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1328B" w14:textId="7D2236A2" w:rsidR="00534F6A" w:rsidRPr="00D46F68" w:rsidRDefault="00C61E94" w:rsidP="00534F6A">
      <w:pPr>
        <w:pStyle w:val="text"/>
        <w:tabs>
          <w:tab w:val="clear" w:pos="4320"/>
          <w:tab w:val="clear" w:pos="8640"/>
          <w:tab w:val="center" w:pos="13875"/>
          <w:tab w:val="right" w:pos="27750"/>
        </w:tabs>
        <w:spacing w:before="0"/>
        <w:jc w:val="center"/>
        <w:rPr>
          <w:rFonts w:ascii="GillSans" w:hAnsi="GillSans"/>
          <w:color w:val="FFFFFF"/>
          <w:sz w:val="103"/>
          <w:szCs w:val="103"/>
        </w:rPr>
      </w:pPr>
      <w:r>
        <w:rPr>
          <w:rFonts w:ascii="GillSans" w:hAnsi="GillSans"/>
          <w:color w:val="FFFFFF"/>
          <w:sz w:val="103"/>
          <w:szCs w:val="103"/>
        </w:rPr>
        <w:t>Geology</w:t>
      </w:r>
      <w:r w:rsidR="00534F6A" w:rsidRPr="00D46F68">
        <w:rPr>
          <w:rFonts w:ascii="GillSans" w:hAnsi="GillSans"/>
          <w:color w:val="FFFFFF"/>
          <w:sz w:val="103"/>
          <w:szCs w:val="103"/>
        </w:rPr>
        <w:t xml:space="preserve"> Datasets</w:t>
      </w:r>
    </w:p>
    <w:p w14:paraId="122CFDF4" w14:textId="77777777" w:rsidR="00534F6A" w:rsidRPr="00D46F68" w:rsidRDefault="00534F6A" w:rsidP="00184CF1">
      <w:pPr>
        <w:pStyle w:val="text"/>
        <w:tabs>
          <w:tab w:val="clear" w:pos="4320"/>
          <w:tab w:val="clear" w:pos="8640"/>
          <w:tab w:val="center" w:pos="13875"/>
          <w:tab w:val="right" w:pos="27750"/>
        </w:tabs>
        <w:spacing w:before="480"/>
        <w:jc w:val="center"/>
        <w:rPr>
          <w:rFonts w:ascii="GillSans" w:hAnsi="GillSans"/>
          <w:color w:val="FFFFFF"/>
          <w:sz w:val="51"/>
          <w:szCs w:val="51"/>
        </w:rPr>
      </w:pPr>
      <w:r w:rsidRPr="00D46F68">
        <w:rPr>
          <w:rFonts w:ascii="GillSans" w:hAnsi="GillSans"/>
          <w:color w:val="FFFFFF"/>
          <w:sz w:val="51"/>
          <w:szCs w:val="51"/>
        </w:rPr>
        <w:t>MINERAL RESOURCES TASMANIA</w:t>
      </w:r>
    </w:p>
    <w:p w14:paraId="63172C11" w14:textId="62E8D559" w:rsidR="00C3475B" w:rsidRPr="00D46F68" w:rsidRDefault="005631A9" w:rsidP="00C3475B">
      <w:pPr>
        <w:pStyle w:val="text"/>
        <w:tabs>
          <w:tab w:val="clear" w:pos="4320"/>
          <w:tab w:val="clear" w:pos="8640"/>
          <w:tab w:val="center" w:pos="13875"/>
          <w:tab w:val="right" w:pos="27750"/>
        </w:tabs>
        <w:spacing w:before="480"/>
        <w:jc w:val="center"/>
        <w:rPr>
          <w:color w:val="FFFFFF"/>
          <w:sz w:val="32"/>
          <w:szCs w:val="32"/>
        </w:rPr>
      </w:pPr>
      <w:r>
        <w:rPr>
          <w:rFonts w:ascii="GillSans" w:hAnsi="GillSans"/>
          <w:color w:val="FFFFFF"/>
          <w:sz w:val="32"/>
          <w:szCs w:val="32"/>
        </w:rPr>
        <w:t>May</w:t>
      </w:r>
      <w:r w:rsidR="00A311E6" w:rsidRPr="00D46F68">
        <w:rPr>
          <w:rFonts w:ascii="GillSans" w:hAnsi="GillSans"/>
          <w:color w:val="FFFFFF"/>
          <w:sz w:val="32"/>
          <w:szCs w:val="32"/>
        </w:rPr>
        <w:t xml:space="preserve"> 20</w:t>
      </w:r>
      <w:r w:rsidR="000B59E0">
        <w:rPr>
          <w:rFonts w:ascii="GillSans" w:hAnsi="GillSans"/>
          <w:color w:val="FFFFFF"/>
          <w:sz w:val="32"/>
          <w:szCs w:val="32"/>
        </w:rPr>
        <w:t>2</w:t>
      </w:r>
      <w:r>
        <w:rPr>
          <w:rFonts w:ascii="GillSans" w:hAnsi="GillSans"/>
          <w:color w:val="FFFFFF"/>
          <w:sz w:val="32"/>
          <w:szCs w:val="32"/>
        </w:rPr>
        <w:t>3</w:t>
      </w:r>
    </w:p>
    <w:p w14:paraId="0B026B62" w14:textId="252ED4EE" w:rsidR="00C3039A" w:rsidRPr="00D46F68" w:rsidRDefault="00B668E1">
      <w:pPr>
        <w:pStyle w:val="Title"/>
        <w:rPr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202598" wp14:editId="390F90B2">
                <wp:simplePos x="0" y="0"/>
                <wp:positionH relativeFrom="column">
                  <wp:posOffset>-311150</wp:posOffset>
                </wp:positionH>
                <wp:positionV relativeFrom="paragraph">
                  <wp:posOffset>6913245</wp:posOffset>
                </wp:positionV>
                <wp:extent cx="4010025" cy="73342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F1AC" w14:textId="33AE15F5" w:rsidR="00C66D82" w:rsidRPr="007F046B" w:rsidRDefault="00C66D82" w:rsidP="007F046B">
                            <w:pPr>
                              <w:pStyle w:val="Noparagraphstyle"/>
                              <w:spacing w:line="240" w:lineRule="auto"/>
                              <w:rPr>
                                <w:rFonts w:ascii="GillSans-Light" w:hAnsi="GillSans-Light"/>
                                <w:spacing w:val="31"/>
                                <w:sz w:val="36"/>
                                <w:szCs w:val="36"/>
                              </w:rPr>
                            </w:pPr>
                            <w:r w:rsidRPr="007F046B">
                              <w:rPr>
                                <w:rFonts w:ascii="GillSans-Light" w:hAnsi="GillSans-Light"/>
                                <w:spacing w:val="31"/>
                                <w:sz w:val="36"/>
                                <w:szCs w:val="36"/>
                              </w:rPr>
                              <w:t>Department of Infrastructure, Energy and Resources</w:t>
                            </w:r>
                          </w:p>
                          <w:p w14:paraId="2AC74CCB" w14:textId="77777777" w:rsidR="00C66D82" w:rsidRDefault="00C66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0259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.5pt;margin-top:544.35pt;width:315.75pt;height:5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" filled="f" fillcolor="#ddd" stroked="f">
                <v:textbox>
                  <w:txbxContent>
                    <w:p w14:paraId="7B5FF1AC" w14:textId="33AE15F5" w:rsidR="00C66D82" w:rsidRPr="007F046B" w:rsidRDefault="00C66D82" w:rsidP="007F046B">
                      <w:pPr>
                        <w:pStyle w:val="Noparagraphstyle"/>
                        <w:spacing w:line="240" w:lineRule="auto"/>
                        <w:rPr>
                          <w:rFonts w:ascii="GillSans-Light" w:hAnsi="GillSans-Light"/>
                          <w:spacing w:val="31"/>
                          <w:sz w:val="36"/>
                          <w:szCs w:val="36"/>
                        </w:rPr>
                      </w:pPr>
                      <w:r w:rsidRPr="007F046B">
                        <w:rPr>
                          <w:rFonts w:ascii="GillSans-Light" w:hAnsi="GillSans-Light"/>
                          <w:spacing w:val="31"/>
                          <w:sz w:val="36"/>
                          <w:szCs w:val="36"/>
                        </w:rPr>
                        <w:t>Department of Infrastructure, Energy and Resources</w:t>
                      </w:r>
                    </w:p>
                    <w:p w14:paraId="2AC74CCB" w14:textId="77777777" w:rsidR="00C66D82" w:rsidRDefault="00C66D82"/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1" locked="0" layoutInCell="0" allowOverlap="1" wp14:anchorId="724F1341" wp14:editId="0F1F04F3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562850" cy="106965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F6A" w:rsidRPr="00D46F68">
        <w:br w:type="page"/>
      </w:r>
      <w:r w:rsidR="00474946">
        <w:rPr>
          <w:rFonts w:ascii="Arial" w:hAnsi="Arial" w:cs="Arial"/>
        </w:rPr>
        <w:lastRenderedPageBreak/>
        <w:t>Geology</w:t>
      </w:r>
      <w:r w:rsidR="004E2E77" w:rsidRPr="00D46F68">
        <w:rPr>
          <w:rFonts w:ascii="Arial" w:hAnsi="Arial" w:cs="Arial"/>
        </w:rPr>
        <w:t xml:space="preserve"> </w:t>
      </w:r>
      <w:r w:rsidR="009F073F" w:rsidRPr="00D46F68">
        <w:rPr>
          <w:rFonts w:ascii="Arial" w:hAnsi="Arial" w:cs="Arial"/>
        </w:rPr>
        <w:t>D</w:t>
      </w:r>
      <w:r w:rsidR="004E2E77" w:rsidRPr="00D46F68">
        <w:rPr>
          <w:rFonts w:ascii="Arial" w:hAnsi="Arial" w:cs="Arial"/>
        </w:rPr>
        <w:t>ata</w:t>
      </w:r>
      <w:r w:rsidR="004F1CAD" w:rsidRPr="00D46F68">
        <w:rPr>
          <w:rFonts w:ascii="Arial" w:hAnsi="Arial" w:cs="Arial"/>
        </w:rPr>
        <w:t>sets</w:t>
      </w:r>
    </w:p>
    <w:p w14:paraId="76DE54F5" w14:textId="77777777" w:rsidR="004E2E77" w:rsidRPr="00D46F68" w:rsidRDefault="00C3039A">
      <w:pPr>
        <w:pStyle w:val="Title"/>
        <w:rPr>
          <w:rFonts w:ascii="Arial" w:hAnsi="Arial" w:cs="Arial"/>
        </w:rPr>
      </w:pPr>
      <w:r w:rsidRPr="00D46F68">
        <w:rPr>
          <w:rFonts w:ascii="Arial" w:hAnsi="Arial" w:cs="Arial"/>
        </w:rPr>
        <w:t>MINERAL RESOURCES TASMANIA</w:t>
      </w:r>
    </w:p>
    <w:p w14:paraId="4A6E2A59" w14:textId="7537313B" w:rsidR="00C3039A" w:rsidRPr="00D46F68" w:rsidRDefault="00110830">
      <w:pPr>
        <w:pStyle w:val="Titl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November</w:t>
      </w:r>
      <w:r w:rsidR="00E156C9" w:rsidRPr="00D46F68">
        <w:rPr>
          <w:rFonts w:ascii="Arial" w:hAnsi="Arial" w:cs="Arial"/>
          <w:sz w:val="28"/>
          <w:szCs w:val="28"/>
        </w:rPr>
        <w:t xml:space="preserve"> </w:t>
      </w:r>
      <w:r w:rsidR="00E156C9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>22</w:t>
      </w:r>
    </w:p>
    <w:p w14:paraId="7F5B6F2C" w14:textId="77777777" w:rsidR="004F1CAD" w:rsidRPr="00D46F68" w:rsidRDefault="004F1CAD">
      <w:pPr>
        <w:pStyle w:val="Title"/>
        <w:rPr>
          <w:rFonts w:ascii="Arial" w:hAnsi="Arial" w:cs="Arial"/>
        </w:rPr>
      </w:pPr>
    </w:p>
    <w:p w14:paraId="430E7E31" w14:textId="0208A47F" w:rsidR="00AA2CA7" w:rsidRPr="00DE4886" w:rsidRDefault="004E2E77" w:rsidP="00AA2159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r w:rsidRPr="00DE4886">
        <w:rPr>
          <w:sz w:val="22"/>
          <w:szCs w:val="22"/>
        </w:rPr>
        <w:fldChar w:fldCharType="begin"/>
      </w:r>
      <w:r w:rsidRPr="00DE4886">
        <w:rPr>
          <w:sz w:val="22"/>
          <w:szCs w:val="22"/>
        </w:rPr>
        <w:instrText xml:space="preserve"> TOC \o "1-3" </w:instrText>
      </w:r>
      <w:r w:rsidRPr="00DE4886">
        <w:rPr>
          <w:sz w:val="22"/>
          <w:szCs w:val="22"/>
        </w:rPr>
        <w:fldChar w:fldCharType="separate"/>
      </w:r>
      <w:r w:rsidR="00AA2CA7" w:rsidRPr="00DE4886">
        <w:rPr>
          <w:sz w:val="22"/>
          <w:szCs w:val="22"/>
        </w:rPr>
        <w:t>INTRODUCTION</w:t>
      </w:r>
      <w:r w:rsidR="00AA2CA7" w:rsidRPr="00DE4886">
        <w:rPr>
          <w:sz w:val="22"/>
          <w:szCs w:val="22"/>
        </w:rPr>
        <w:tab/>
      </w:r>
      <w:r w:rsidR="00AA2CA7" w:rsidRPr="00DE4886">
        <w:rPr>
          <w:sz w:val="22"/>
          <w:szCs w:val="22"/>
        </w:rPr>
        <w:fldChar w:fldCharType="begin"/>
      </w:r>
      <w:r w:rsidR="00AA2CA7" w:rsidRPr="00DE4886">
        <w:rPr>
          <w:sz w:val="22"/>
          <w:szCs w:val="22"/>
        </w:rPr>
        <w:instrText xml:space="preserve"> PAGEREF _Toc120700758 \h </w:instrText>
      </w:r>
      <w:r w:rsidR="00AA2CA7" w:rsidRPr="00DE4886">
        <w:rPr>
          <w:sz w:val="22"/>
          <w:szCs w:val="22"/>
        </w:rPr>
      </w:r>
      <w:r w:rsidR="00AA2CA7" w:rsidRPr="00DE4886">
        <w:rPr>
          <w:sz w:val="22"/>
          <w:szCs w:val="22"/>
        </w:rPr>
        <w:fldChar w:fldCharType="separate"/>
      </w:r>
      <w:r w:rsidR="00AA2CA7" w:rsidRPr="00DE4886">
        <w:rPr>
          <w:sz w:val="22"/>
          <w:szCs w:val="22"/>
        </w:rPr>
        <w:t>3</w:t>
      </w:r>
      <w:r w:rsidR="00AA2CA7" w:rsidRPr="00DE4886">
        <w:rPr>
          <w:sz w:val="22"/>
          <w:szCs w:val="22"/>
        </w:rPr>
        <w:fldChar w:fldCharType="end"/>
      </w:r>
    </w:p>
    <w:p w14:paraId="1E0BF817" w14:textId="40282548" w:rsidR="00AA2CA7" w:rsidRPr="00DE4886" w:rsidRDefault="00AA2CA7" w:rsidP="00AA2159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r w:rsidRPr="00DE4886">
        <w:rPr>
          <w:sz w:val="22"/>
          <w:szCs w:val="22"/>
        </w:rPr>
        <w:t>GEOLOGY DATASETS</w:t>
      </w:r>
      <w:r w:rsidRPr="00DE4886">
        <w:rPr>
          <w:sz w:val="22"/>
          <w:szCs w:val="22"/>
        </w:rPr>
        <w:tab/>
      </w:r>
      <w:r w:rsidRPr="00DE4886">
        <w:rPr>
          <w:sz w:val="22"/>
          <w:szCs w:val="22"/>
        </w:rPr>
        <w:fldChar w:fldCharType="begin"/>
      </w:r>
      <w:r w:rsidRPr="00DE4886">
        <w:rPr>
          <w:sz w:val="22"/>
          <w:szCs w:val="22"/>
        </w:rPr>
        <w:instrText xml:space="preserve"> PAGEREF _Toc120700759 \h </w:instrText>
      </w:r>
      <w:r w:rsidRPr="00DE4886">
        <w:rPr>
          <w:sz w:val="22"/>
          <w:szCs w:val="22"/>
        </w:rPr>
      </w:r>
      <w:r w:rsidRPr="00DE4886">
        <w:rPr>
          <w:sz w:val="22"/>
          <w:szCs w:val="22"/>
        </w:rPr>
        <w:fldChar w:fldCharType="separate"/>
      </w:r>
      <w:r w:rsidRPr="00DE4886">
        <w:rPr>
          <w:sz w:val="22"/>
          <w:szCs w:val="22"/>
        </w:rPr>
        <w:t>4</w:t>
      </w:r>
      <w:r w:rsidRPr="00DE4886">
        <w:rPr>
          <w:sz w:val="22"/>
          <w:szCs w:val="22"/>
        </w:rPr>
        <w:fldChar w:fldCharType="end"/>
      </w:r>
    </w:p>
    <w:p w14:paraId="4C395F79" w14:textId="278A4973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theme="minorBidi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CONTACTS (contacts25k, contacts250k and contacts500k)</w:t>
      </w:r>
      <w:r w:rsidRPr="00DE4886">
        <w:rPr>
          <w:rFonts w:ascii="Arial" w:hAnsi="Arial"/>
          <w:sz w:val="22"/>
          <w:szCs w:val="22"/>
        </w:rPr>
        <w:tab/>
      </w:r>
      <w:r w:rsidRPr="00DE4886">
        <w:rPr>
          <w:rFonts w:ascii="Arial" w:hAnsi="Arial"/>
          <w:sz w:val="22"/>
          <w:szCs w:val="22"/>
        </w:rPr>
        <w:fldChar w:fldCharType="begin"/>
      </w:r>
      <w:r w:rsidRPr="00DE4886">
        <w:rPr>
          <w:rFonts w:ascii="Arial" w:hAnsi="Arial"/>
          <w:sz w:val="22"/>
          <w:szCs w:val="22"/>
        </w:rPr>
        <w:instrText xml:space="preserve"> PAGEREF _Toc120700760 \h </w:instrText>
      </w:r>
      <w:r w:rsidRPr="00DE4886">
        <w:rPr>
          <w:rFonts w:ascii="Arial" w:hAnsi="Arial"/>
          <w:sz w:val="22"/>
          <w:szCs w:val="22"/>
        </w:rPr>
      </w:r>
      <w:r w:rsidRPr="00DE4886">
        <w:rPr>
          <w:rFonts w:ascii="Arial" w:hAnsi="Arial"/>
          <w:sz w:val="22"/>
          <w:szCs w:val="22"/>
        </w:rPr>
        <w:fldChar w:fldCharType="separate"/>
      </w:r>
      <w:r w:rsidRPr="00DE4886">
        <w:rPr>
          <w:rFonts w:ascii="Arial" w:hAnsi="Arial"/>
          <w:sz w:val="22"/>
          <w:szCs w:val="22"/>
        </w:rPr>
        <w:t>4</w:t>
      </w:r>
      <w:r w:rsidRPr="00DE4886">
        <w:rPr>
          <w:rFonts w:ascii="Arial" w:hAnsi="Arial"/>
          <w:sz w:val="22"/>
          <w:szCs w:val="22"/>
        </w:rPr>
        <w:fldChar w:fldCharType="end"/>
      </w:r>
    </w:p>
    <w:p w14:paraId="50108BFC" w14:textId="6B6D3754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theme="minorBidi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FAULTS (faults25k, faults250k and faults500k)</w:t>
      </w:r>
      <w:r w:rsidRPr="00DE4886">
        <w:rPr>
          <w:rFonts w:ascii="Arial" w:hAnsi="Arial"/>
          <w:sz w:val="22"/>
          <w:szCs w:val="22"/>
        </w:rPr>
        <w:tab/>
      </w:r>
      <w:r w:rsidRPr="00DE4886">
        <w:rPr>
          <w:rFonts w:ascii="Arial" w:hAnsi="Arial"/>
          <w:sz w:val="22"/>
          <w:szCs w:val="22"/>
        </w:rPr>
        <w:fldChar w:fldCharType="begin"/>
      </w:r>
      <w:r w:rsidRPr="00DE4886">
        <w:rPr>
          <w:rFonts w:ascii="Arial" w:hAnsi="Arial"/>
          <w:sz w:val="22"/>
          <w:szCs w:val="22"/>
        </w:rPr>
        <w:instrText xml:space="preserve"> PAGEREF _Toc120700761 \h </w:instrText>
      </w:r>
      <w:r w:rsidRPr="00DE4886">
        <w:rPr>
          <w:rFonts w:ascii="Arial" w:hAnsi="Arial"/>
          <w:sz w:val="22"/>
          <w:szCs w:val="22"/>
        </w:rPr>
      </w:r>
      <w:r w:rsidRPr="00DE4886">
        <w:rPr>
          <w:rFonts w:ascii="Arial" w:hAnsi="Arial"/>
          <w:sz w:val="22"/>
          <w:szCs w:val="22"/>
        </w:rPr>
        <w:fldChar w:fldCharType="separate"/>
      </w:r>
      <w:r w:rsidRPr="00DE4886">
        <w:rPr>
          <w:rFonts w:ascii="Arial" w:hAnsi="Arial"/>
          <w:sz w:val="22"/>
          <w:szCs w:val="22"/>
        </w:rPr>
        <w:t>5</w:t>
      </w:r>
      <w:r w:rsidRPr="00DE4886">
        <w:rPr>
          <w:rFonts w:ascii="Arial" w:hAnsi="Arial"/>
          <w:sz w:val="22"/>
          <w:szCs w:val="22"/>
        </w:rPr>
        <w:fldChar w:fldCharType="end"/>
      </w:r>
    </w:p>
    <w:p w14:paraId="25D71306" w14:textId="114DAFEE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theme="minorBidi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LINEARS (linears25k, linears250k)</w:t>
      </w:r>
      <w:r w:rsidRPr="00DE4886">
        <w:rPr>
          <w:rFonts w:ascii="Arial" w:hAnsi="Arial"/>
          <w:sz w:val="22"/>
          <w:szCs w:val="22"/>
        </w:rPr>
        <w:tab/>
      </w:r>
      <w:r w:rsidRPr="00DE4886">
        <w:rPr>
          <w:rFonts w:ascii="Arial" w:hAnsi="Arial"/>
          <w:sz w:val="22"/>
          <w:szCs w:val="22"/>
        </w:rPr>
        <w:fldChar w:fldCharType="begin"/>
      </w:r>
      <w:r w:rsidRPr="00DE4886">
        <w:rPr>
          <w:rFonts w:ascii="Arial" w:hAnsi="Arial"/>
          <w:sz w:val="22"/>
          <w:szCs w:val="22"/>
        </w:rPr>
        <w:instrText xml:space="preserve"> PAGEREF _Toc120700762 \h </w:instrText>
      </w:r>
      <w:r w:rsidRPr="00DE4886">
        <w:rPr>
          <w:rFonts w:ascii="Arial" w:hAnsi="Arial"/>
          <w:sz w:val="22"/>
          <w:szCs w:val="22"/>
        </w:rPr>
      </w:r>
      <w:r w:rsidRPr="00DE4886">
        <w:rPr>
          <w:rFonts w:ascii="Arial" w:hAnsi="Arial"/>
          <w:sz w:val="22"/>
          <w:szCs w:val="22"/>
        </w:rPr>
        <w:fldChar w:fldCharType="separate"/>
      </w:r>
      <w:r w:rsidRPr="00DE4886">
        <w:rPr>
          <w:rFonts w:ascii="Arial" w:hAnsi="Arial"/>
          <w:sz w:val="22"/>
          <w:szCs w:val="22"/>
        </w:rPr>
        <w:t>6</w:t>
      </w:r>
      <w:r w:rsidRPr="00DE4886">
        <w:rPr>
          <w:rFonts w:ascii="Arial" w:hAnsi="Arial"/>
          <w:sz w:val="22"/>
          <w:szCs w:val="22"/>
        </w:rPr>
        <w:fldChar w:fldCharType="end"/>
      </w:r>
    </w:p>
    <w:p w14:paraId="470183CD" w14:textId="5A38DD9A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theme="minorBidi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GEOLOGY UNITS (geology_units25k, geology_units250k and geology_units500k)</w:t>
      </w:r>
      <w:r w:rsidRPr="00DE4886">
        <w:rPr>
          <w:rFonts w:ascii="Arial" w:hAnsi="Arial"/>
          <w:sz w:val="22"/>
          <w:szCs w:val="22"/>
        </w:rPr>
        <w:tab/>
      </w:r>
      <w:r w:rsidRPr="00DE4886">
        <w:rPr>
          <w:rFonts w:ascii="Arial" w:hAnsi="Arial"/>
          <w:sz w:val="22"/>
          <w:szCs w:val="22"/>
        </w:rPr>
        <w:fldChar w:fldCharType="begin"/>
      </w:r>
      <w:r w:rsidRPr="00DE4886">
        <w:rPr>
          <w:rFonts w:ascii="Arial" w:hAnsi="Arial"/>
          <w:sz w:val="22"/>
          <w:szCs w:val="22"/>
        </w:rPr>
        <w:instrText xml:space="preserve"> PAGEREF _Toc120700763 \h </w:instrText>
      </w:r>
      <w:r w:rsidRPr="00DE4886">
        <w:rPr>
          <w:rFonts w:ascii="Arial" w:hAnsi="Arial"/>
          <w:sz w:val="22"/>
          <w:szCs w:val="22"/>
        </w:rPr>
      </w:r>
      <w:r w:rsidRPr="00DE4886">
        <w:rPr>
          <w:rFonts w:ascii="Arial" w:hAnsi="Arial"/>
          <w:sz w:val="22"/>
          <w:szCs w:val="22"/>
        </w:rPr>
        <w:fldChar w:fldCharType="separate"/>
      </w:r>
      <w:r w:rsidRPr="00DE4886">
        <w:rPr>
          <w:rFonts w:ascii="Arial" w:hAnsi="Arial"/>
          <w:sz w:val="22"/>
          <w:szCs w:val="22"/>
        </w:rPr>
        <w:t>7</w:t>
      </w:r>
      <w:r w:rsidRPr="00DE4886">
        <w:rPr>
          <w:rFonts w:ascii="Arial" w:hAnsi="Arial"/>
          <w:sz w:val="22"/>
          <w:szCs w:val="22"/>
        </w:rPr>
        <w:fldChar w:fldCharType="end"/>
      </w:r>
    </w:p>
    <w:p w14:paraId="202A3946" w14:textId="14DD0E10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theme="minorBidi"/>
          <w:smallCaps w:val="0"/>
          <w:sz w:val="22"/>
          <w:szCs w:val="22"/>
        </w:rPr>
      </w:pPr>
      <w:r w:rsidRPr="00DE4886">
        <w:rPr>
          <w:rFonts w:ascii="Arial" w:hAnsi="Arial"/>
          <w:sz w:val="22"/>
          <w:szCs w:val="22"/>
        </w:rPr>
        <w:t>OUTCROPS (outcrops25k)</w:t>
      </w:r>
      <w:r w:rsidRPr="00DE4886">
        <w:rPr>
          <w:rFonts w:ascii="Arial" w:hAnsi="Arial"/>
          <w:sz w:val="22"/>
          <w:szCs w:val="22"/>
        </w:rPr>
        <w:tab/>
      </w:r>
      <w:r w:rsidRPr="00DE4886">
        <w:rPr>
          <w:rFonts w:ascii="Arial" w:hAnsi="Arial"/>
          <w:sz w:val="22"/>
          <w:szCs w:val="22"/>
        </w:rPr>
        <w:fldChar w:fldCharType="begin"/>
      </w:r>
      <w:r w:rsidRPr="00DE4886">
        <w:rPr>
          <w:rFonts w:ascii="Arial" w:hAnsi="Arial"/>
          <w:sz w:val="22"/>
          <w:szCs w:val="22"/>
        </w:rPr>
        <w:instrText xml:space="preserve"> PAGEREF _Toc120700764 \h </w:instrText>
      </w:r>
      <w:r w:rsidRPr="00DE4886">
        <w:rPr>
          <w:rFonts w:ascii="Arial" w:hAnsi="Arial"/>
          <w:sz w:val="22"/>
          <w:szCs w:val="22"/>
        </w:rPr>
      </w:r>
      <w:r w:rsidRPr="00DE4886">
        <w:rPr>
          <w:rFonts w:ascii="Arial" w:hAnsi="Arial"/>
          <w:sz w:val="22"/>
          <w:szCs w:val="22"/>
        </w:rPr>
        <w:fldChar w:fldCharType="separate"/>
      </w:r>
      <w:r w:rsidRPr="00DE4886">
        <w:rPr>
          <w:rFonts w:ascii="Arial" w:hAnsi="Arial"/>
          <w:sz w:val="22"/>
          <w:szCs w:val="22"/>
        </w:rPr>
        <w:t>8</w:t>
      </w:r>
      <w:r w:rsidRPr="00DE4886">
        <w:rPr>
          <w:rFonts w:ascii="Arial" w:hAnsi="Arial"/>
          <w:sz w:val="22"/>
          <w:szCs w:val="22"/>
        </w:rPr>
        <w:fldChar w:fldCharType="end"/>
      </w:r>
    </w:p>
    <w:p w14:paraId="0EE3F831" w14:textId="003B1CE3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theme="minorBidi"/>
          <w:smallCaps w:val="0"/>
          <w:sz w:val="22"/>
          <w:szCs w:val="22"/>
        </w:rPr>
      </w:pPr>
      <w:r w:rsidRPr="00DE4886">
        <w:rPr>
          <w:rFonts w:ascii="Arial" w:hAnsi="Arial"/>
          <w:sz w:val="22"/>
          <w:szCs w:val="22"/>
        </w:rPr>
        <w:t>ALTERATION (alteration25k)</w:t>
      </w:r>
      <w:r w:rsidRPr="00DE4886">
        <w:rPr>
          <w:rFonts w:ascii="Arial" w:hAnsi="Arial"/>
          <w:sz w:val="22"/>
          <w:szCs w:val="22"/>
        </w:rPr>
        <w:tab/>
      </w:r>
      <w:r w:rsidRPr="00DE4886">
        <w:rPr>
          <w:rFonts w:ascii="Arial" w:hAnsi="Arial"/>
          <w:sz w:val="22"/>
          <w:szCs w:val="22"/>
        </w:rPr>
        <w:fldChar w:fldCharType="begin"/>
      </w:r>
      <w:r w:rsidRPr="00DE4886">
        <w:rPr>
          <w:rFonts w:ascii="Arial" w:hAnsi="Arial"/>
          <w:sz w:val="22"/>
          <w:szCs w:val="22"/>
        </w:rPr>
        <w:instrText xml:space="preserve"> PAGEREF _Toc120700765 \h </w:instrText>
      </w:r>
      <w:r w:rsidRPr="00DE4886">
        <w:rPr>
          <w:rFonts w:ascii="Arial" w:hAnsi="Arial"/>
          <w:sz w:val="22"/>
          <w:szCs w:val="22"/>
        </w:rPr>
      </w:r>
      <w:r w:rsidRPr="00DE4886">
        <w:rPr>
          <w:rFonts w:ascii="Arial" w:hAnsi="Arial"/>
          <w:sz w:val="22"/>
          <w:szCs w:val="22"/>
        </w:rPr>
        <w:fldChar w:fldCharType="separate"/>
      </w:r>
      <w:r w:rsidRPr="00DE4886">
        <w:rPr>
          <w:rFonts w:ascii="Arial" w:hAnsi="Arial"/>
          <w:sz w:val="22"/>
          <w:szCs w:val="22"/>
        </w:rPr>
        <w:t>9</w:t>
      </w:r>
      <w:r w:rsidRPr="00DE4886">
        <w:rPr>
          <w:rFonts w:ascii="Arial" w:hAnsi="Arial"/>
          <w:sz w:val="22"/>
          <w:szCs w:val="22"/>
        </w:rPr>
        <w:fldChar w:fldCharType="end"/>
      </w:r>
    </w:p>
    <w:p w14:paraId="5AB52765" w14:textId="3311C2EA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theme="minorBidi"/>
          <w:smallCaps w:val="0"/>
          <w:sz w:val="22"/>
          <w:szCs w:val="22"/>
        </w:rPr>
      </w:pPr>
      <w:r w:rsidRPr="00DE4886">
        <w:rPr>
          <w:rFonts w:ascii="Arial" w:hAnsi="Arial"/>
          <w:sz w:val="22"/>
          <w:szCs w:val="22"/>
        </w:rPr>
        <w:t>STRUCTURE (structure25k and structure250k)</w:t>
      </w:r>
      <w:r w:rsidRPr="00DE4886">
        <w:rPr>
          <w:rFonts w:ascii="Arial" w:hAnsi="Arial"/>
          <w:sz w:val="22"/>
          <w:szCs w:val="22"/>
        </w:rPr>
        <w:tab/>
      </w:r>
      <w:r w:rsidRPr="00DE4886">
        <w:rPr>
          <w:rFonts w:ascii="Arial" w:hAnsi="Arial"/>
          <w:sz w:val="22"/>
          <w:szCs w:val="22"/>
        </w:rPr>
        <w:fldChar w:fldCharType="begin"/>
      </w:r>
      <w:r w:rsidRPr="00DE4886">
        <w:rPr>
          <w:rFonts w:ascii="Arial" w:hAnsi="Arial"/>
          <w:sz w:val="22"/>
          <w:szCs w:val="22"/>
        </w:rPr>
        <w:instrText xml:space="preserve"> PAGEREF _Toc120700766 \h </w:instrText>
      </w:r>
      <w:r w:rsidRPr="00DE4886">
        <w:rPr>
          <w:rFonts w:ascii="Arial" w:hAnsi="Arial"/>
          <w:sz w:val="22"/>
          <w:szCs w:val="22"/>
        </w:rPr>
      </w:r>
      <w:r w:rsidRPr="00DE4886">
        <w:rPr>
          <w:rFonts w:ascii="Arial" w:hAnsi="Arial"/>
          <w:sz w:val="22"/>
          <w:szCs w:val="22"/>
        </w:rPr>
        <w:fldChar w:fldCharType="separate"/>
      </w:r>
      <w:r w:rsidRPr="00DE4886">
        <w:rPr>
          <w:rFonts w:ascii="Arial" w:hAnsi="Arial"/>
          <w:sz w:val="22"/>
          <w:szCs w:val="22"/>
        </w:rPr>
        <w:t>10</w:t>
      </w:r>
      <w:r w:rsidRPr="00DE4886">
        <w:rPr>
          <w:rFonts w:ascii="Arial" w:hAnsi="Arial"/>
          <w:sz w:val="22"/>
          <w:szCs w:val="22"/>
        </w:rPr>
        <w:fldChar w:fldCharType="end"/>
      </w:r>
    </w:p>
    <w:p w14:paraId="72B54559" w14:textId="2D69E5D3" w:rsidR="00AA2CA7" w:rsidRPr="00DE4886" w:rsidRDefault="00AA2CA7" w:rsidP="00AA2159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r w:rsidRPr="00DE4886">
        <w:rPr>
          <w:sz w:val="22"/>
          <w:szCs w:val="22"/>
        </w:rPr>
        <w:t>METADATA</w:t>
      </w:r>
      <w:r w:rsidRPr="00DE4886">
        <w:rPr>
          <w:sz w:val="22"/>
          <w:szCs w:val="22"/>
        </w:rPr>
        <w:tab/>
      </w:r>
      <w:r w:rsidRPr="00DE4886">
        <w:rPr>
          <w:sz w:val="22"/>
          <w:szCs w:val="22"/>
        </w:rPr>
        <w:fldChar w:fldCharType="begin"/>
      </w:r>
      <w:r w:rsidRPr="00DE4886">
        <w:rPr>
          <w:sz w:val="22"/>
          <w:szCs w:val="22"/>
        </w:rPr>
        <w:instrText xml:space="preserve"> PAGEREF _Toc120700767 \h </w:instrText>
      </w:r>
      <w:r w:rsidRPr="00DE4886">
        <w:rPr>
          <w:sz w:val="22"/>
          <w:szCs w:val="22"/>
        </w:rPr>
      </w:r>
      <w:r w:rsidRPr="00DE4886">
        <w:rPr>
          <w:sz w:val="22"/>
          <w:szCs w:val="22"/>
        </w:rPr>
        <w:fldChar w:fldCharType="separate"/>
      </w:r>
      <w:r w:rsidRPr="00DE4886">
        <w:rPr>
          <w:sz w:val="22"/>
          <w:szCs w:val="22"/>
        </w:rPr>
        <w:t>11</w:t>
      </w:r>
      <w:r w:rsidRPr="00DE4886">
        <w:rPr>
          <w:sz w:val="22"/>
          <w:szCs w:val="22"/>
        </w:rPr>
        <w:fldChar w:fldCharType="end"/>
      </w:r>
    </w:p>
    <w:p w14:paraId="2F326A9C" w14:textId="0688E5A6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="Arial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1:25 000 Digital Geology, Outcrops and Structure</w:t>
      </w:r>
      <w:r w:rsidRPr="00DE4886">
        <w:rPr>
          <w:rFonts w:ascii="Arial" w:hAnsi="Arial" w:cs="Arial"/>
          <w:sz w:val="22"/>
          <w:szCs w:val="22"/>
        </w:rPr>
        <w:tab/>
      </w:r>
      <w:r w:rsidRPr="00DE4886">
        <w:rPr>
          <w:rFonts w:ascii="Arial" w:hAnsi="Arial" w:cs="Arial"/>
          <w:sz w:val="22"/>
          <w:szCs w:val="22"/>
        </w:rPr>
        <w:fldChar w:fldCharType="begin"/>
      </w:r>
      <w:r w:rsidRPr="00DE4886">
        <w:rPr>
          <w:rFonts w:ascii="Arial" w:hAnsi="Arial" w:cs="Arial"/>
          <w:sz w:val="22"/>
          <w:szCs w:val="22"/>
        </w:rPr>
        <w:instrText xml:space="preserve"> PAGEREF _Toc120700768 \h </w:instrText>
      </w:r>
      <w:r w:rsidRPr="00DE4886">
        <w:rPr>
          <w:rFonts w:ascii="Arial" w:hAnsi="Arial" w:cs="Arial"/>
          <w:sz w:val="22"/>
          <w:szCs w:val="22"/>
        </w:rPr>
      </w:r>
      <w:r w:rsidRPr="00DE4886">
        <w:rPr>
          <w:rFonts w:ascii="Arial" w:hAnsi="Arial" w:cs="Arial"/>
          <w:sz w:val="22"/>
          <w:szCs w:val="22"/>
        </w:rPr>
        <w:fldChar w:fldCharType="separate"/>
      </w:r>
      <w:r w:rsidRPr="00DE4886">
        <w:rPr>
          <w:rFonts w:ascii="Arial" w:hAnsi="Arial" w:cs="Arial"/>
          <w:sz w:val="22"/>
          <w:szCs w:val="22"/>
        </w:rPr>
        <w:t>11</w:t>
      </w:r>
      <w:r w:rsidRPr="00DE4886">
        <w:rPr>
          <w:rFonts w:ascii="Arial" w:hAnsi="Arial" w:cs="Arial"/>
          <w:sz w:val="22"/>
          <w:szCs w:val="22"/>
        </w:rPr>
        <w:fldChar w:fldCharType="end"/>
      </w:r>
    </w:p>
    <w:p w14:paraId="3C309F24" w14:textId="29AC9B16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="Arial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1:25 000 Alteration</w:t>
      </w:r>
      <w:r w:rsidRPr="00DE4886">
        <w:rPr>
          <w:rFonts w:ascii="Arial" w:hAnsi="Arial" w:cs="Arial"/>
          <w:sz w:val="22"/>
          <w:szCs w:val="22"/>
        </w:rPr>
        <w:tab/>
      </w:r>
      <w:r w:rsidRPr="00DE4886">
        <w:rPr>
          <w:rFonts w:ascii="Arial" w:hAnsi="Arial" w:cs="Arial"/>
          <w:sz w:val="22"/>
          <w:szCs w:val="22"/>
        </w:rPr>
        <w:fldChar w:fldCharType="begin"/>
      </w:r>
      <w:r w:rsidRPr="00DE4886">
        <w:rPr>
          <w:rFonts w:ascii="Arial" w:hAnsi="Arial" w:cs="Arial"/>
          <w:sz w:val="22"/>
          <w:szCs w:val="22"/>
        </w:rPr>
        <w:instrText xml:space="preserve"> PAGEREF _Toc120700769 \h </w:instrText>
      </w:r>
      <w:r w:rsidRPr="00DE4886">
        <w:rPr>
          <w:rFonts w:ascii="Arial" w:hAnsi="Arial" w:cs="Arial"/>
          <w:sz w:val="22"/>
          <w:szCs w:val="22"/>
        </w:rPr>
      </w:r>
      <w:r w:rsidRPr="00DE4886">
        <w:rPr>
          <w:rFonts w:ascii="Arial" w:hAnsi="Arial" w:cs="Arial"/>
          <w:sz w:val="22"/>
          <w:szCs w:val="22"/>
        </w:rPr>
        <w:fldChar w:fldCharType="separate"/>
      </w:r>
      <w:r w:rsidRPr="00DE4886">
        <w:rPr>
          <w:rFonts w:ascii="Arial" w:hAnsi="Arial" w:cs="Arial"/>
          <w:sz w:val="22"/>
          <w:szCs w:val="22"/>
        </w:rPr>
        <w:t>11</w:t>
      </w:r>
      <w:r w:rsidRPr="00DE4886">
        <w:rPr>
          <w:rFonts w:ascii="Arial" w:hAnsi="Arial" w:cs="Arial"/>
          <w:sz w:val="22"/>
          <w:szCs w:val="22"/>
        </w:rPr>
        <w:fldChar w:fldCharType="end"/>
      </w:r>
    </w:p>
    <w:p w14:paraId="3055F1F5" w14:textId="5AB855EC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="Arial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1:250 000 Digital Geology and Structure</w:t>
      </w:r>
      <w:r w:rsidRPr="00DE4886">
        <w:rPr>
          <w:rFonts w:ascii="Arial" w:hAnsi="Arial" w:cs="Arial"/>
          <w:sz w:val="22"/>
          <w:szCs w:val="22"/>
        </w:rPr>
        <w:tab/>
      </w:r>
      <w:r w:rsidRPr="00DE4886">
        <w:rPr>
          <w:rFonts w:ascii="Arial" w:hAnsi="Arial" w:cs="Arial"/>
          <w:sz w:val="22"/>
          <w:szCs w:val="22"/>
        </w:rPr>
        <w:fldChar w:fldCharType="begin"/>
      </w:r>
      <w:r w:rsidRPr="00DE4886">
        <w:rPr>
          <w:rFonts w:ascii="Arial" w:hAnsi="Arial" w:cs="Arial"/>
          <w:sz w:val="22"/>
          <w:szCs w:val="22"/>
        </w:rPr>
        <w:instrText xml:space="preserve"> PAGEREF _Toc120700770 \h </w:instrText>
      </w:r>
      <w:r w:rsidRPr="00DE4886">
        <w:rPr>
          <w:rFonts w:ascii="Arial" w:hAnsi="Arial" w:cs="Arial"/>
          <w:sz w:val="22"/>
          <w:szCs w:val="22"/>
        </w:rPr>
      </w:r>
      <w:r w:rsidRPr="00DE4886">
        <w:rPr>
          <w:rFonts w:ascii="Arial" w:hAnsi="Arial" w:cs="Arial"/>
          <w:sz w:val="22"/>
          <w:szCs w:val="22"/>
        </w:rPr>
        <w:fldChar w:fldCharType="separate"/>
      </w:r>
      <w:r w:rsidRPr="00DE4886">
        <w:rPr>
          <w:rFonts w:ascii="Arial" w:hAnsi="Arial" w:cs="Arial"/>
          <w:sz w:val="22"/>
          <w:szCs w:val="22"/>
        </w:rPr>
        <w:t>11</w:t>
      </w:r>
      <w:r w:rsidRPr="00DE4886">
        <w:rPr>
          <w:rFonts w:ascii="Arial" w:hAnsi="Arial" w:cs="Arial"/>
          <w:sz w:val="22"/>
          <w:szCs w:val="22"/>
        </w:rPr>
        <w:fldChar w:fldCharType="end"/>
      </w:r>
    </w:p>
    <w:p w14:paraId="6C302196" w14:textId="78150A62" w:rsidR="00AA2CA7" w:rsidRPr="00DE4886" w:rsidRDefault="00AA2CA7">
      <w:pPr>
        <w:pStyle w:val="TOC2"/>
        <w:tabs>
          <w:tab w:val="right" w:leader="dot" w:pos="9629"/>
        </w:tabs>
        <w:rPr>
          <w:rFonts w:ascii="Arial" w:eastAsiaTheme="minorEastAsia" w:hAnsi="Arial" w:cs="Arial"/>
          <w:smallCaps w:val="0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t>1:500 000 Digital Geology</w:t>
      </w:r>
      <w:r w:rsidRPr="00DE4886">
        <w:rPr>
          <w:rFonts w:ascii="Arial" w:hAnsi="Arial" w:cs="Arial"/>
          <w:sz w:val="22"/>
          <w:szCs w:val="22"/>
        </w:rPr>
        <w:tab/>
      </w:r>
      <w:r w:rsidRPr="00DE4886">
        <w:rPr>
          <w:rFonts w:ascii="Arial" w:hAnsi="Arial" w:cs="Arial"/>
          <w:sz w:val="22"/>
          <w:szCs w:val="22"/>
        </w:rPr>
        <w:fldChar w:fldCharType="begin"/>
      </w:r>
      <w:r w:rsidRPr="00DE4886">
        <w:rPr>
          <w:rFonts w:ascii="Arial" w:hAnsi="Arial" w:cs="Arial"/>
          <w:sz w:val="22"/>
          <w:szCs w:val="22"/>
        </w:rPr>
        <w:instrText xml:space="preserve"> PAGEREF _Toc120700771 \h </w:instrText>
      </w:r>
      <w:r w:rsidRPr="00DE4886">
        <w:rPr>
          <w:rFonts w:ascii="Arial" w:hAnsi="Arial" w:cs="Arial"/>
          <w:sz w:val="22"/>
          <w:szCs w:val="22"/>
        </w:rPr>
      </w:r>
      <w:r w:rsidRPr="00DE4886">
        <w:rPr>
          <w:rFonts w:ascii="Arial" w:hAnsi="Arial" w:cs="Arial"/>
          <w:sz w:val="22"/>
          <w:szCs w:val="22"/>
        </w:rPr>
        <w:fldChar w:fldCharType="separate"/>
      </w:r>
      <w:r w:rsidRPr="00DE4886">
        <w:rPr>
          <w:rFonts w:ascii="Arial" w:hAnsi="Arial" w:cs="Arial"/>
          <w:sz w:val="22"/>
          <w:szCs w:val="22"/>
        </w:rPr>
        <w:t>11</w:t>
      </w:r>
      <w:r w:rsidRPr="00DE4886">
        <w:rPr>
          <w:rFonts w:ascii="Arial" w:hAnsi="Arial" w:cs="Arial"/>
          <w:sz w:val="22"/>
          <w:szCs w:val="22"/>
        </w:rPr>
        <w:fldChar w:fldCharType="end"/>
      </w:r>
    </w:p>
    <w:p w14:paraId="2DDEFCE7" w14:textId="0D8572AD" w:rsidR="004E2E77" w:rsidRPr="00D46F68" w:rsidRDefault="004E2E77">
      <w:pPr>
        <w:pStyle w:val="Heading1"/>
        <w:rPr>
          <w:rFonts w:ascii="Arial" w:hAnsi="Arial" w:cs="Arial"/>
          <w:sz w:val="22"/>
          <w:szCs w:val="22"/>
        </w:rPr>
      </w:pPr>
      <w:r w:rsidRPr="00DE4886">
        <w:rPr>
          <w:rFonts w:ascii="Arial" w:hAnsi="Arial" w:cs="Arial"/>
          <w:sz w:val="22"/>
          <w:szCs w:val="22"/>
        </w:rPr>
        <w:fldChar w:fldCharType="end"/>
      </w:r>
    </w:p>
    <w:p w14:paraId="5E98EC61" w14:textId="77777777" w:rsidR="004E2E77" w:rsidRPr="00D46F68" w:rsidRDefault="004E2E77" w:rsidP="00261DFF">
      <w:pPr>
        <w:pStyle w:val="Heading1"/>
        <w:jc w:val="center"/>
        <w:rPr>
          <w:rFonts w:ascii="Arial" w:hAnsi="Arial" w:cs="Arial"/>
        </w:rPr>
      </w:pPr>
      <w:bookmarkStart w:id="0" w:name="_Toc499967766"/>
      <w:r w:rsidRPr="00D46F68">
        <w:rPr>
          <w:rFonts w:ascii="Arial" w:hAnsi="Arial" w:cs="Arial"/>
        </w:rPr>
        <w:br w:type="page"/>
      </w:r>
      <w:bookmarkStart w:id="1" w:name="_Toc500211173"/>
      <w:bookmarkStart w:id="2" w:name="_Toc500212508"/>
      <w:bookmarkStart w:id="3" w:name="_Toc120700758"/>
      <w:r w:rsidRPr="00D46F68">
        <w:rPr>
          <w:rFonts w:ascii="Arial" w:hAnsi="Arial" w:cs="Arial"/>
        </w:rPr>
        <w:lastRenderedPageBreak/>
        <w:t>INTRODUCTION</w:t>
      </w:r>
      <w:bookmarkEnd w:id="0"/>
      <w:bookmarkEnd w:id="1"/>
      <w:bookmarkEnd w:id="2"/>
      <w:bookmarkEnd w:id="3"/>
    </w:p>
    <w:p w14:paraId="2BB12380" w14:textId="77777777" w:rsidR="004F1CAD" w:rsidRPr="00D46F68" w:rsidRDefault="004F1CAD">
      <w:pPr>
        <w:rPr>
          <w:rFonts w:ascii="Arial" w:hAnsi="Arial" w:cs="Arial"/>
        </w:rPr>
      </w:pPr>
    </w:p>
    <w:p w14:paraId="45ABAC4F" w14:textId="3A31B9FC" w:rsidR="00F10169" w:rsidRPr="00D46F68" w:rsidRDefault="00F10169">
      <w:pPr>
        <w:rPr>
          <w:rFonts w:ascii="Arial" w:hAnsi="Arial" w:cs="Arial"/>
          <w:sz w:val="22"/>
          <w:szCs w:val="22"/>
        </w:rPr>
      </w:pPr>
      <w:r w:rsidRPr="00D46F68">
        <w:rPr>
          <w:rFonts w:ascii="Arial" w:hAnsi="Arial" w:cs="Arial"/>
          <w:sz w:val="22"/>
          <w:szCs w:val="22"/>
        </w:rPr>
        <w:t xml:space="preserve">Mineral Resources Tasmania is custodian of a number of geoscientific datasets.  This guide is for the basic geological datasets – geology, </w:t>
      </w:r>
      <w:r w:rsidR="00474946">
        <w:rPr>
          <w:rFonts w:ascii="Arial" w:hAnsi="Arial" w:cs="Arial"/>
          <w:sz w:val="22"/>
          <w:szCs w:val="22"/>
        </w:rPr>
        <w:t>geological observation,</w:t>
      </w:r>
      <w:r w:rsidR="00C61E94">
        <w:rPr>
          <w:rFonts w:ascii="Arial" w:hAnsi="Arial" w:cs="Arial"/>
          <w:sz w:val="22"/>
          <w:szCs w:val="22"/>
        </w:rPr>
        <w:t xml:space="preserve"> </w:t>
      </w:r>
      <w:r w:rsidRPr="00D46F68">
        <w:rPr>
          <w:rFonts w:ascii="Arial" w:hAnsi="Arial" w:cs="Arial"/>
          <w:sz w:val="22"/>
          <w:szCs w:val="22"/>
        </w:rPr>
        <w:t>alteration</w:t>
      </w:r>
      <w:r w:rsidR="00474946">
        <w:rPr>
          <w:rFonts w:ascii="Arial" w:hAnsi="Arial" w:cs="Arial"/>
          <w:sz w:val="22"/>
          <w:szCs w:val="22"/>
        </w:rPr>
        <w:t xml:space="preserve"> and </w:t>
      </w:r>
      <w:r w:rsidR="00474946" w:rsidRPr="00D46F68">
        <w:rPr>
          <w:rFonts w:ascii="Arial" w:hAnsi="Arial" w:cs="Arial"/>
          <w:sz w:val="22"/>
          <w:szCs w:val="22"/>
        </w:rPr>
        <w:t>structure</w:t>
      </w:r>
      <w:r w:rsidR="00C61E94">
        <w:rPr>
          <w:rFonts w:ascii="Arial" w:hAnsi="Arial" w:cs="Arial"/>
          <w:sz w:val="22"/>
          <w:szCs w:val="22"/>
        </w:rPr>
        <w:t>.</w:t>
      </w:r>
      <w:r w:rsidRPr="00D46F68">
        <w:rPr>
          <w:rFonts w:ascii="Arial" w:hAnsi="Arial" w:cs="Arial"/>
          <w:sz w:val="22"/>
          <w:szCs w:val="22"/>
        </w:rPr>
        <w:t xml:space="preserve">  If you require information about these datasets in addition to this guide</w:t>
      </w:r>
      <w:r w:rsidR="002E5A7E">
        <w:rPr>
          <w:rFonts w:ascii="Arial" w:hAnsi="Arial" w:cs="Arial"/>
          <w:sz w:val="22"/>
          <w:szCs w:val="22"/>
        </w:rPr>
        <w:t xml:space="preserve"> or wish to report any inconsistencies or errors</w:t>
      </w:r>
      <w:r w:rsidRPr="00D46F68">
        <w:rPr>
          <w:rFonts w:ascii="Arial" w:hAnsi="Arial" w:cs="Arial"/>
          <w:sz w:val="22"/>
          <w:szCs w:val="22"/>
        </w:rPr>
        <w:t xml:space="preserve"> please email </w:t>
      </w:r>
      <w:hyperlink r:id="rId9" w:history="1">
        <w:r w:rsidRPr="00D46F68">
          <w:rPr>
            <w:rStyle w:val="Hyperlink"/>
            <w:rFonts w:ascii="Arial" w:hAnsi="Arial" w:cs="Arial"/>
            <w:sz w:val="22"/>
            <w:szCs w:val="22"/>
          </w:rPr>
          <w:t>info@mrt.tas.gov.au</w:t>
        </w:r>
      </w:hyperlink>
      <w:r w:rsidRPr="00D46F68">
        <w:rPr>
          <w:rFonts w:ascii="Arial" w:hAnsi="Arial" w:cs="Arial"/>
          <w:sz w:val="22"/>
          <w:szCs w:val="22"/>
        </w:rPr>
        <w:t>.</w:t>
      </w:r>
    </w:p>
    <w:p w14:paraId="65FE1F20" w14:textId="77777777" w:rsidR="00F10169" w:rsidRPr="00D46F68" w:rsidRDefault="00F10169">
      <w:pPr>
        <w:rPr>
          <w:rFonts w:ascii="Arial" w:hAnsi="Arial" w:cs="Arial"/>
          <w:sz w:val="22"/>
          <w:szCs w:val="22"/>
        </w:rPr>
      </w:pPr>
    </w:p>
    <w:p w14:paraId="2BCDFBD1" w14:textId="77777777" w:rsidR="000B59E0" w:rsidRDefault="004E2E77">
      <w:pPr>
        <w:rPr>
          <w:rFonts w:ascii="Arial" w:hAnsi="Arial" w:cs="Arial"/>
          <w:noProof w:val="0"/>
          <w:sz w:val="22"/>
          <w:szCs w:val="22"/>
        </w:rPr>
      </w:pPr>
      <w:r w:rsidRPr="00D46F68">
        <w:rPr>
          <w:rFonts w:ascii="Arial" w:hAnsi="Arial" w:cs="Arial"/>
          <w:noProof w:val="0"/>
          <w:sz w:val="22"/>
          <w:szCs w:val="22"/>
        </w:rPr>
        <w:t xml:space="preserve">The datum for all horizontal coordinates is the Geodetic Datum </w:t>
      </w:r>
      <w:r w:rsidR="00261DFF" w:rsidRPr="00D46F68">
        <w:rPr>
          <w:rFonts w:ascii="Arial" w:hAnsi="Arial" w:cs="Arial"/>
          <w:noProof w:val="0"/>
          <w:sz w:val="22"/>
          <w:szCs w:val="22"/>
        </w:rPr>
        <w:t xml:space="preserve">of Australia </w:t>
      </w:r>
      <w:r w:rsidRPr="00D46F68">
        <w:rPr>
          <w:rFonts w:ascii="Arial" w:hAnsi="Arial" w:cs="Arial"/>
          <w:noProof w:val="0"/>
          <w:sz w:val="22"/>
          <w:szCs w:val="22"/>
        </w:rPr>
        <w:t>19</w:t>
      </w:r>
      <w:r w:rsidR="00261DFF" w:rsidRPr="00D46F68">
        <w:rPr>
          <w:rFonts w:ascii="Arial" w:hAnsi="Arial" w:cs="Arial"/>
          <w:noProof w:val="0"/>
          <w:sz w:val="22"/>
          <w:szCs w:val="22"/>
        </w:rPr>
        <w:t>94</w:t>
      </w:r>
      <w:r w:rsidRPr="00D46F68">
        <w:rPr>
          <w:rFonts w:ascii="Arial" w:hAnsi="Arial" w:cs="Arial"/>
          <w:noProof w:val="0"/>
          <w:sz w:val="22"/>
          <w:szCs w:val="22"/>
        </w:rPr>
        <w:t xml:space="preserve"> (</w:t>
      </w:r>
      <w:r w:rsidR="00261DFF" w:rsidRPr="00D46F68">
        <w:rPr>
          <w:rFonts w:ascii="Arial" w:hAnsi="Arial" w:cs="Arial"/>
          <w:noProof w:val="0"/>
          <w:sz w:val="22"/>
          <w:szCs w:val="22"/>
        </w:rPr>
        <w:t>GDA94</w:t>
      </w:r>
      <w:r w:rsidRPr="00D46F68">
        <w:rPr>
          <w:rFonts w:ascii="Arial" w:hAnsi="Arial" w:cs="Arial"/>
          <w:noProof w:val="0"/>
          <w:sz w:val="22"/>
          <w:szCs w:val="22"/>
        </w:rPr>
        <w:t>).</w:t>
      </w:r>
      <w:r w:rsidR="00261DFF" w:rsidRPr="00D46F68">
        <w:rPr>
          <w:rFonts w:ascii="Arial" w:hAnsi="Arial" w:cs="Arial"/>
          <w:noProof w:val="0"/>
          <w:sz w:val="22"/>
          <w:szCs w:val="22"/>
        </w:rPr>
        <w:t xml:space="preserve"> </w:t>
      </w:r>
      <w:r w:rsidR="00F10169" w:rsidRPr="00D46F68">
        <w:rPr>
          <w:rFonts w:ascii="Arial" w:hAnsi="Arial" w:cs="Arial"/>
          <w:noProof w:val="0"/>
          <w:sz w:val="22"/>
          <w:szCs w:val="22"/>
        </w:rPr>
        <w:t xml:space="preserve"> All heights are on the Australian Height Datum (Tasmania, AHD TAS83). </w:t>
      </w:r>
    </w:p>
    <w:p w14:paraId="4361D13B" w14:textId="77777777" w:rsidR="000B59E0" w:rsidRDefault="000B59E0">
      <w:pPr>
        <w:rPr>
          <w:rFonts w:ascii="Arial" w:hAnsi="Arial" w:cs="Arial"/>
          <w:noProof w:val="0"/>
          <w:sz w:val="22"/>
          <w:szCs w:val="22"/>
        </w:rPr>
      </w:pPr>
    </w:p>
    <w:p w14:paraId="60FCF2F4" w14:textId="478AB34C" w:rsidR="004E2E77" w:rsidRDefault="00261DFF">
      <w:pPr>
        <w:rPr>
          <w:rFonts w:ascii="Arial" w:hAnsi="Arial" w:cs="Arial"/>
          <w:noProof w:val="0"/>
          <w:sz w:val="22"/>
          <w:szCs w:val="22"/>
        </w:rPr>
      </w:pPr>
      <w:r w:rsidRPr="00D46F68">
        <w:rPr>
          <w:rFonts w:ascii="Arial" w:hAnsi="Arial" w:cs="Arial"/>
          <w:noProof w:val="0"/>
          <w:sz w:val="22"/>
          <w:szCs w:val="22"/>
        </w:rPr>
        <w:t xml:space="preserve">Data is </w:t>
      </w:r>
      <w:r w:rsidR="000B59E0">
        <w:rPr>
          <w:rFonts w:ascii="Arial" w:hAnsi="Arial" w:cs="Arial"/>
          <w:noProof w:val="0"/>
          <w:sz w:val="22"/>
          <w:szCs w:val="22"/>
        </w:rPr>
        <w:t>available</w:t>
      </w:r>
      <w:r w:rsidRPr="00D46F68">
        <w:rPr>
          <w:rFonts w:ascii="Arial" w:hAnsi="Arial" w:cs="Arial"/>
          <w:noProof w:val="0"/>
          <w:sz w:val="22"/>
          <w:szCs w:val="22"/>
        </w:rPr>
        <w:t xml:space="preserve"> </w:t>
      </w:r>
      <w:r w:rsidR="00195F58">
        <w:rPr>
          <w:rFonts w:ascii="Arial" w:hAnsi="Arial" w:cs="Arial"/>
          <w:noProof w:val="0"/>
          <w:sz w:val="22"/>
          <w:szCs w:val="22"/>
        </w:rPr>
        <w:t xml:space="preserve">to download </w:t>
      </w:r>
      <w:r w:rsidRPr="00D46F68">
        <w:rPr>
          <w:rFonts w:ascii="Arial" w:hAnsi="Arial" w:cs="Arial"/>
          <w:noProof w:val="0"/>
          <w:sz w:val="22"/>
          <w:szCs w:val="22"/>
        </w:rPr>
        <w:t xml:space="preserve">in </w:t>
      </w:r>
      <w:r w:rsidR="00110830">
        <w:rPr>
          <w:rFonts w:ascii="Arial" w:hAnsi="Arial" w:cs="Arial"/>
          <w:noProof w:val="0"/>
          <w:sz w:val="22"/>
          <w:szCs w:val="22"/>
        </w:rPr>
        <w:t xml:space="preserve">several </w:t>
      </w:r>
      <w:r w:rsidRPr="00D46F68">
        <w:rPr>
          <w:rFonts w:ascii="Arial" w:hAnsi="Arial" w:cs="Arial"/>
          <w:noProof w:val="0"/>
          <w:sz w:val="22"/>
          <w:szCs w:val="22"/>
        </w:rPr>
        <w:t>format</w:t>
      </w:r>
      <w:r w:rsidR="00110830">
        <w:rPr>
          <w:rFonts w:ascii="Arial" w:hAnsi="Arial" w:cs="Arial"/>
          <w:noProof w:val="0"/>
          <w:sz w:val="22"/>
          <w:szCs w:val="22"/>
        </w:rPr>
        <w:t>s:</w:t>
      </w:r>
    </w:p>
    <w:p w14:paraId="0BC41B7E" w14:textId="77777777" w:rsidR="00110830" w:rsidRDefault="00110830">
      <w:pPr>
        <w:rPr>
          <w:rFonts w:ascii="Arial" w:hAnsi="Arial" w:cs="Arial"/>
          <w:noProof w:val="0"/>
          <w:sz w:val="22"/>
          <w:szCs w:val="22"/>
        </w:rPr>
      </w:pPr>
    </w:p>
    <w:p w14:paraId="4196A03E" w14:textId="09A5D632" w:rsidR="00110830" w:rsidRDefault="00110830">
      <w:p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Shapefile (.</w:t>
      </w:r>
      <w:proofErr w:type="spellStart"/>
      <w:r>
        <w:rPr>
          <w:rFonts w:ascii="Arial" w:hAnsi="Arial" w:cs="Arial"/>
          <w:noProof w:val="0"/>
          <w:sz w:val="22"/>
          <w:szCs w:val="22"/>
        </w:rPr>
        <w:t>shp</w:t>
      </w:r>
      <w:proofErr w:type="spellEnd"/>
      <w:r>
        <w:rPr>
          <w:rFonts w:ascii="Arial" w:hAnsi="Arial" w:cs="Arial"/>
          <w:noProof w:val="0"/>
          <w:sz w:val="22"/>
          <w:szCs w:val="22"/>
        </w:rPr>
        <w:t>)</w:t>
      </w:r>
    </w:p>
    <w:p w14:paraId="3A16E7A0" w14:textId="4DCF245A" w:rsidR="002674F0" w:rsidRDefault="002674F0">
      <w:p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MapInfo (.tab)</w:t>
      </w:r>
    </w:p>
    <w:p w14:paraId="708CB6DE" w14:textId="1EB27D45" w:rsidR="00110830" w:rsidRDefault="00110830">
      <w:p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ESRI geodatabase (.</w:t>
      </w:r>
      <w:proofErr w:type="spellStart"/>
      <w:r>
        <w:rPr>
          <w:rFonts w:ascii="Arial" w:hAnsi="Arial" w:cs="Arial"/>
          <w:noProof w:val="0"/>
          <w:sz w:val="22"/>
          <w:szCs w:val="22"/>
        </w:rPr>
        <w:t>gdb</w:t>
      </w:r>
      <w:proofErr w:type="spellEnd"/>
      <w:r>
        <w:rPr>
          <w:rFonts w:ascii="Arial" w:hAnsi="Arial" w:cs="Arial"/>
          <w:noProof w:val="0"/>
          <w:sz w:val="22"/>
          <w:szCs w:val="22"/>
        </w:rPr>
        <w:t>)</w:t>
      </w:r>
    </w:p>
    <w:p w14:paraId="407C7B1C" w14:textId="432C11D4" w:rsidR="002674F0" w:rsidRDefault="002674F0">
      <w:pPr>
        <w:rPr>
          <w:rFonts w:ascii="Arial" w:hAnsi="Arial" w:cs="Arial"/>
          <w:noProof w:val="0"/>
          <w:sz w:val="22"/>
          <w:szCs w:val="22"/>
        </w:rPr>
      </w:pPr>
      <w:proofErr w:type="spellStart"/>
      <w:r>
        <w:rPr>
          <w:rFonts w:ascii="Arial" w:hAnsi="Arial" w:cs="Arial"/>
          <w:noProof w:val="0"/>
          <w:sz w:val="22"/>
          <w:szCs w:val="22"/>
        </w:rPr>
        <w:t>Geopackage</w:t>
      </w:r>
      <w:proofErr w:type="spellEnd"/>
      <w:r>
        <w:rPr>
          <w:rFonts w:ascii="Arial" w:hAnsi="Arial" w:cs="Arial"/>
          <w:noProof w:val="0"/>
          <w:sz w:val="22"/>
          <w:szCs w:val="22"/>
        </w:rPr>
        <w:t xml:space="preserve"> (.</w:t>
      </w:r>
      <w:proofErr w:type="spellStart"/>
      <w:r>
        <w:rPr>
          <w:rFonts w:ascii="Arial" w:hAnsi="Arial" w:cs="Arial"/>
          <w:noProof w:val="0"/>
          <w:sz w:val="22"/>
          <w:szCs w:val="22"/>
        </w:rPr>
        <w:t>gpkg</w:t>
      </w:r>
      <w:proofErr w:type="spellEnd"/>
      <w:r>
        <w:rPr>
          <w:rFonts w:ascii="Arial" w:hAnsi="Arial" w:cs="Arial"/>
          <w:noProof w:val="0"/>
          <w:sz w:val="22"/>
          <w:szCs w:val="22"/>
        </w:rPr>
        <w:t>)</w:t>
      </w:r>
    </w:p>
    <w:p w14:paraId="29B11600" w14:textId="77777777" w:rsidR="002674F0" w:rsidRDefault="002674F0">
      <w:pPr>
        <w:rPr>
          <w:rFonts w:ascii="Arial" w:hAnsi="Arial" w:cs="Arial"/>
          <w:noProof w:val="0"/>
          <w:sz w:val="22"/>
          <w:szCs w:val="22"/>
        </w:rPr>
      </w:pPr>
    </w:p>
    <w:p w14:paraId="4496CC24" w14:textId="7918F52F" w:rsidR="00110830" w:rsidRPr="00D46F68" w:rsidRDefault="00B12C91">
      <w:pPr>
        <w:rPr>
          <w:rFonts w:ascii="Arial" w:hAnsi="Arial" w:cs="Arial"/>
          <w:noProof w:val="0"/>
          <w:sz w:val="22"/>
          <w:szCs w:val="22"/>
        </w:rPr>
      </w:pPr>
      <w:r w:rsidRPr="00B12C91">
        <w:rPr>
          <w:rFonts w:ascii="Arial" w:hAnsi="Arial" w:cs="Arial"/>
          <w:b/>
          <w:bCs/>
          <w:noProof w:val="0"/>
          <w:sz w:val="22"/>
          <w:szCs w:val="22"/>
        </w:rPr>
        <w:t>Note:</w:t>
      </w:r>
      <w:r>
        <w:rPr>
          <w:rFonts w:ascii="Arial" w:hAnsi="Arial" w:cs="Arial"/>
          <w:noProof w:val="0"/>
          <w:sz w:val="22"/>
          <w:szCs w:val="22"/>
        </w:rPr>
        <w:t xml:space="preserve"> There are some limitations in the </w:t>
      </w:r>
      <w:r w:rsidR="00195F58">
        <w:rPr>
          <w:rFonts w:ascii="Arial" w:hAnsi="Arial" w:cs="Arial"/>
          <w:noProof w:val="0"/>
          <w:sz w:val="22"/>
          <w:szCs w:val="22"/>
        </w:rPr>
        <w:t xml:space="preserve">shapefile and </w:t>
      </w:r>
      <w:proofErr w:type="gramStart"/>
      <w:r w:rsidR="00195F58">
        <w:rPr>
          <w:rFonts w:ascii="Arial" w:hAnsi="Arial" w:cs="Arial"/>
          <w:noProof w:val="0"/>
          <w:sz w:val="22"/>
          <w:szCs w:val="22"/>
        </w:rPr>
        <w:t>MapInfo .</w:t>
      </w:r>
      <w:proofErr w:type="gramEnd"/>
      <w:r w:rsidR="00195F58">
        <w:rPr>
          <w:rFonts w:ascii="Arial" w:hAnsi="Arial" w:cs="Arial"/>
          <w:noProof w:val="0"/>
          <w:sz w:val="22"/>
          <w:szCs w:val="22"/>
        </w:rPr>
        <w:t>tab. file</w:t>
      </w:r>
      <w:r>
        <w:rPr>
          <w:rFonts w:ascii="Arial" w:hAnsi="Arial" w:cs="Arial"/>
          <w:noProof w:val="0"/>
          <w:sz w:val="22"/>
          <w:szCs w:val="22"/>
        </w:rPr>
        <w:t xml:space="preserve"> formats.</w:t>
      </w:r>
      <w:r w:rsidR="00195F58">
        <w:rPr>
          <w:rFonts w:ascii="Arial" w:hAnsi="Arial" w:cs="Arial"/>
          <w:noProof w:val="0"/>
          <w:sz w:val="22"/>
          <w:szCs w:val="22"/>
        </w:rPr>
        <w:t xml:space="preserve"> </w:t>
      </w:r>
      <w:r>
        <w:rPr>
          <w:rFonts w:ascii="Arial" w:hAnsi="Arial" w:cs="Arial"/>
          <w:noProof w:val="0"/>
          <w:sz w:val="22"/>
          <w:szCs w:val="22"/>
        </w:rPr>
        <w:t xml:space="preserve">Length of field names </w:t>
      </w:r>
      <w:r w:rsidR="00195F58">
        <w:rPr>
          <w:rFonts w:ascii="Arial" w:hAnsi="Arial" w:cs="Arial"/>
          <w:noProof w:val="0"/>
          <w:sz w:val="22"/>
          <w:szCs w:val="22"/>
        </w:rPr>
        <w:t>are limited to 10 characters</w:t>
      </w:r>
      <w:r>
        <w:rPr>
          <w:rFonts w:ascii="Arial" w:hAnsi="Arial" w:cs="Arial"/>
          <w:noProof w:val="0"/>
          <w:sz w:val="22"/>
          <w:szCs w:val="22"/>
        </w:rPr>
        <w:t>.</w:t>
      </w:r>
      <w:r w:rsidR="00195F58">
        <w:rPr>
          <w:rFonts w:ascii="Arial" w:hAnsi="Arial" w:cs="Arial"/>
          <w:noProof w:val="0"/>
          <w:sz w:val="22"/>
          <w:szCs w:val="22"/>
        </w:rPr>
        <w:t xml:space="preserve"> Where the field names have been shortened to </w:t>
      </w:r>
      <w:r w:rsidR="00474946">
        <w:rPr>
          <w:rFonts w:ascii="Arial" w:hAnsi="Arial" w:cs="Arial"/>
          <w:noProof w:val="0"/>
          <w:sz w:val="22"/>
          <w:szCs w:val="22"/>
        </w:rPr>
        <w:t>fit within</w:t>
      </w:r>
      <w:r w:rsidR="00195F58">
        <w:rPr>
          <w:rFonts w:ascii="Arial" w:hAnsi="Arial" w:cs="Arial"/>
          <w:noProof w:val="0"/>
          <w:sz w:val="22"/>
          <w:szCs w:val="22"/>
        </w:rPr>
        <w:t xml:space="preserve"> this limitation the shortened name has been shown in </w:t>
      </w:r>
      <w:r w:rsidR="00195F58" w:rsidRPr="00B12C91">
        <w:rPr>
          <w:rFonts w:ascii="Arial" w:hAnsi="Arial" w:cs="Arial"/>
          <w:i/>
          <w:iCs/>
          <w:noProof w:val="0"/>
          <w:sz w:val="22"/>
          <w:szCs w:val="22"/>
        </w:rPr>
        <w:t>italics</w:t>
      </w:r>
      <w:r w:rsidR="00195F58">
        <w:rPr>
          <w:rFonts w:ascii="Arial" w:hAnsi="Arial" w:cs="Arial"/>
          <w:noProof w:val="0"/>
          <w:sz w:val="22"/>
          <w:szCs w:val="22"/>
        </w:rPr>
        <w:t xml:space="preserve"> in </w:t>
      </w:r>
      <w:r>
        <w:rPr>
          <w:rFonts w:ascii="Arial" w:hAnsi="Arial" w:cs="Arial"/>
          <w:noProof w:val="0"/>
          <w:sz w:val="22"/>
          <w:szCs w:val="22"/>
        </w:rPr>
        <w:t xml:space="preserve">the </w:t>
      </w:r>
      <w:r w:rsidR="00195F58">
        <w:rPr>
          <w:rFonts w:ascii="Arial" w:hAnsi="Arial" w:cs="Arial"/>
          <w:noProof w:val="0"/>
          <w:sz w:val="22"/>
          <w:szCs w:val="22"/>
        </w:rPr>
        <w:t>tables below.</w:t>
      </w:r>
      <w:r>
        <w:rPr>
          <w:rFonts w:ascii="Arial" w:hAnsi="Arial" w:cs="Arial"/>
          <w:noProof w:val="0"/>
          <w:sz w:val="22"/>
          <w:szCs w:val="22"/>
        </w:rPr>
        <w:t xml:space="preserve"> Likewise, the number of characters for text fields is limited to 254 </w:t>
      </w:r>
      <w:r w:rsidR="00474946">
        <w:rPr>
          <w:rFonts w:ascii="Arial" w:hAnsi="Arial" w:cs="Arial"/>
          <w:noProof w:val="0"/>
          <w:sz w:val="22"/>
          <w:szCs w:val="22"/>
        </w:rPr>
        <w:t>characters and</w:t>
      </w:r>
      <w:r>
        <w:rPr>
          <w:rFonts w:ascii="Arial" w:hAnsi="Arial" w:cs="Arial"/>
          <w:noProof w:val="0"/>
          <w:sz w:val="22"/>
          <w:szCs w:val="22"/>
        </w:rPr>
        <w:t xml:space="preserve"> will also be indicated in </w:t>
      </w:r>
      <w:r w:rsidRPr="00B12C91">
        <w:rPr>
          <w:rFonts w:ascii="Arial" w:hAnsi="Arial" w:cs="Arial"/>
          <w:i/>
          <w:iCs/>
          <w:noProof w:val="0"/>
          <w:sz w:val="22"/>
          <w:szCs w:val="22"/>
        </w:rPr>
        <w:t>italics</w:t>
      </w:r>
      <w:r>
        <w:rPr>
          <w:rFonts w:ascii="Arial" w:hAnsi="Arial" w:cs="Arial"/>
          <w:noProof w:val="0"/>
          <w:sz w:val="22"/>
          <w:szCs w:val="22"/>
        </w:rPr>
        <w:t xml:space="preserve">. </w:t>
      </w:r>
      <w:r w:rsidR="00474946">
        <w:rPr>
          <w:rFonts w:ascii="Arial" w:hAnsi="Arial" w:cs="Arial"/>
          <w:noProof w:val="0"/>
          <w:sz w:val="22"/>
          <w:szCs w:val="22"/>
        </w:rPr>
        <w:t>Data in r</w:t>
      </w:r>
      <w:r>
        <w:rPr>
          <w:rFonts w:ascii="Arial" w:hAnsi="Arial" w:cs="Arial"/>
          <w:noProof w:val="0"/>
          <w:sz w:val="22"/>
          <w:szCs w:val="22"/>
        </w:rPr>
        <w:t xml:space="preserve">ecords containing more than 254 characters </w:t>
      </w:r>
      <w:r w:rsidR="00474946">
        <w:rPr>
          <w:rFonts w:ascii="Arial" w:hAnsi="Arial" w:cs="Arial"/>
          <w:noProof w:val="0"/>
          <w:sz w:val="22"/>
          <w:szCs w:val="22"/>
        </w:rPr>
        <w:t xml:space="preserve">in text fields </w:t>
      </w:r>
      <w:r>
        <w:rPr>
          <w:rFonts w:ascii="Arial" w:hAnsi="Arial" w:cs="Arial"/>
          <w:noProof w:val="0"/>
          <w:sz w:val="22"/>
          <w:szCs w:val="22"/>
        </w:rPr>
        <w:t>will be truncated at 254 characters.</w:t>
      </w:r>
    </w:p>
    <w:p w14:paraId="63015CCB" w14:textId="2F0D4580" w:rsidR="00C43DD1" w:rsidRDefault="00C43DD1">
      <w:pPr>
        <w:rPr>
          <w:rFonts w:ascii="Arial" w:hAnsi="Arial" w:cs="Arial"/>
          <w:noProof w:val="0"/>
          <w:sz w:val="22"/>
          <w:szCs w:val="22"/>
        </w:rPr>
      </w:pPr>
    </w:p>
    <w:p w14:paraId="2B2FFFA4" w14:textId="77777777" w:rsidR="00195F58" w:rsidRPr="00D46F68" w:rsidRDefault="00195F58">
      <w:pPr>
        <w:rPr>
          <w:rFonts w:ascii="Arial" w:hAnsi="Arial" w:cs="Arial"/>
          <w:noProof w:val="0"/>
          <w:sz w:val="22"/>
          <w:szCs w:val="22"/>
        </w:rPr>
      </w:pPr>
    </w:p>
    <w:p w14:paraId="4651D600" w14:textId="77777777" w:rsidR="00C43DD1" w:rsidRPr="00D46F68" w:rsidRDefault="00C43DD1">
      <w:pPr>
        <w:rPr>
          <w:rFonts w:ascii="Arial" w:hAnsi="Arial" w:cs="Arial"/>
          <w:noProof w:val="0"/>
          <w:sz w:val="22"/>
          <w:szCs w:val="22"/>
        </w:rPr>
      </w:pPr>
    </w:p>
    <w:p w14:paraId="4C8B9A50" w14:textId="77777777" w:rsidR="00C43DD1" w:rsidRPr="00D46F68" w:rsidRDefault="00C43DD1">
      <w:pPr>
        <w:rPr>
          <w:rFonts w:ascii="Arial" w:hAnsi="Arial" w:cs="Arial"/>
          <w:noProof w:val="0"/>
        </w:rPr>
      </w:pPr>
    </w:p>
    <w:p w14:paraId="22ABC083" w14:textId="77777777" w:rsidR="00C43DD1" w:rsidRPr="00D46F68" w:rsidRDefault="00C43DD1">
      <w:pPr>
        <w:rPr>
          <w:rFonts w:ascii="Arial" w:hAnsi="Arial" w:cs="Arial"/>
          <w:noProof w:val="0"/>
        </w:rPr>
      </w:pPr>
    </w:p>
    <w:p w14:paraId="3A9B6E47" w14:textId="77E25EB9" w:rsidR="008F563D" w:rsidRPr="008F563D" w:rsidRDefault="00C43DD1" w:rsidP="008F563D">
      <w:pPr>
        <w:pStyle w:val="Heading1"/>
        <w:rPr>
          <w:rFonts w:ascii="Arial" w:hAnsi="Arial" w:cs="Arial"/>
          <w:noProof w:val="0"/>
        </w:rPr>
      </w:pPr>
      <w:r w:rsidRPr="00D46F68">
        <w:rPr>
          <w:rFonts w:ascii="Arial" w:hAnsi="Arial" w:cs="Arial"/>
          <w:noProof w:val="0"/>
        </w:rPr>
        <w:br w:type="page"/>
      </w:r>
      <w:bookmarkStart w:id="4" w:name="_Toc120700759"/>
      <w:r w:rsidR="000402AC" w:rsidRPr="00D46F68">
        <w:rPr>
          <w:rFonts w:ascii="Arial" w:hAnsi="Arial" w:cs="Arial"/>
          <w:noProof w:val="0"/>
        </w:rPr>
        <w:lastRenderedPageBreak/>
        <w:t>GEOLOGY DATASETS</w:t>
      </w:r>
      <w:bookmarkEnd w:id="4"/>
    </w:p>
    <w:p w14:paraId="0A92817F" w14:textId="77777777" w:rsidR="00D9310C" w:rsidRPr="00D46F68" w:rsidRDefault="00D9310C" w:rsidP="00D9310C">
      <w:pPr>
        <w:rPr>
          <w:rFonts w:ascii="Arial" w:hAnsi="Arial" w:cs="Arial"/>
          <w:noProof w:val="0"/>
        </w:rPr>
      </w:pPr>
    </w:p>
    <w:p w14:paraId="317E8967" w14:textId="7F520E7A" w:rsidR="00EC568F" w:rsidRPr="008E4974" w:rsidRDefault="008F563D" w:rsidP="004064FB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MRT maintains geological data at three scales</w:t>
      </w:r>
      <w:r w:rsidR="004F1CAD" w:rsidRPr="008E4974">
        <w:rPr>
          <w:rFonts w:ascii="Arial" w:hAnsi="Arial" w:cs="Arial"/>
          <w:noProof w:val="0"/>
          <w:sz w:val="22"/>
          <w:szCs w:val="22"/>
        </w:rPr>
        <w:t>1:25 000, 1:250 000 and 1:500</w:t>
      </w:r>
      <w:r w:rsidR="0037268A">
        <w:rPr>
          <w:rFonts w:ascii="Arial" w:hAnsi="Arial" w:cs="Arial"/>
          <w:noProof w:val="0"/>
          <w:sz w:val="22"/>
          <w:szCs w:val="22"/>
        </w:rPr>
        <w:t> </w:t>
      </w:r>
      <w:r w:rsidR="004F1CAD" w:rsidRPr="008E4974">
        <w:rPr>
          <w:rFonts w:ascii="Arial" w:hAnsi="Arial" w:cs="Arial"/>
          <w:noProof w:val="0"/>
          <w:sz w:val="22"/>
          <w:szCs w:val="22"/>
        </w:rPr>
        <w:t>000 scales.</w:t>
      </w:r>
      <w:r w:rsidRPr="008F563D">
        <w:rPr>
          <w:rFonts w:ascii="Arial" w:hAnsi="Arial" w:cs="Arial"/>
          <w:noProof w:val="0"/>
          <w:sz w:val="22"/>
          <w:szCs w:val="22"/>
        </w:rPr>
        <w:t xml:space="preserve"> </w:t>
      </w:r>
      <w:r w:rsidRPr="008E4974">
        <w:rPr>
          <w:rFonts w:ascii="Arial" w:hAnsi="Arial" w:cs="Arial"/>
          <w:noProof w:val="0"/>
          <w:sz w:val="22"/>
          <w:szCs w:val="22"/>
        </w:rPr>
        <w:t>The 1:25</w:t>
      </w:r>
      <w:r w:rsidR="00830475">
        <w:rPr>
          <w:rFonts w:ascii="Arial" w:hAnsi="Arial" w:cs="Arial"/>
          <w:noProof w:val="0"/>
          <w:sz w:val="22"/>
          <w:szCs w:val="22"/>
        </w:rPr>
        <w:t> </w:t>
      </w:r>
      <w:r w:rsidRPr="008E4974">
        <w:rPr>
          <w:rFonts w:ascii="Arial" w:hAnsi="Arial" w:cs="Arial"/>
          <w:noProof w:val="0"/>
          <w:sz w:val="22"/>
          <w:szCs w:val="22"/>
        </w:rPr>
        <w:t>000 scale dataset is our most detailed geology</w:t>
      </w:r>
      <w:r>
        <w:rPr>
          <w:rFonts w:ascii="Arial" w:hAnsi="Arial" w:cs="Arial"/>
          <w:noProof w:val="0"/>
          <w:sz w:val="22"/>
          <w:szCs w:val="22"/>
        </w:rPr>
        <w:t xml:space="preserve"> with bound</w:t>
      </w:r>
      <w:r w:rsidRPr="008E4974">
        <w:rPr>
          <w:rFonts w:ascii="Arial" w:hAnsi="Arial" w:cs="Arial"/>
          <w:sz w:val="22"/>
          <w:szCs w:val="22"/>
        </w:rPr>
        <w:t>aries accurate to within 12.5m</w:t>
      </w:r>
      <w:r w:rsidRPr="008E4974">
        <w:rPr>
          <w:rFonts w:ascii="Arial" w:hAnsi="Arial" w:cs="Arial"/>
          <w:noProof w:val="0"/>
          <w:sz w:val="22"/>
          <w:szCs w:val="22"/>
        </w:rPr>
        <w:t xml:space="preserve">. </w:t>
      </w:r>
      <w:r>
        <w:rPr>
          <w:rFonts w:ascii="Arial" w:hAnsi="Arial" w:cs="Arial"/>
          <w:noProof w:val="0"/>
          <w:sz w:val="22"/>
          <w:szCs w:val="22"/>
        </w:rPr>
        <w:t xml:space="preserve">This data has been compiled from several sources including </w:t>
      </w:r>
      <w:r w:rsidRPr="0068116A">
        <w:rPr>
          <w:rFonts w:ascii="Arial" w:hAnsi="Arial" w:cs="Arial"/>
          <w:sz w:val="22"/>
          <w:szCs w:val="22"/>
          <w:shd w:val="clear" w:color="auto" w:fill="FFFFFF"/>
        </w:rPr>
        <w:t>printed maps and reports, new field mapping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along with </w:t>
      </w:r>
      <w:r w:rsidRPr="0068116A">
        <w:rPr>
          <w:rFonts w:ascii="Arial" w:hAnsi="Arial" w:cs="Arial"/>
          <w:sz w:val="22"/>
          <w:szCs w:val="22"/>
          <w:shd w:val="clear" w:color="auto" w:fill="FFFFFF"/>
        </w:rPr>
        <w:t>interpretation of aerial photography and geophysical data</w:t>
      </w:r>
      <w:r>
        <w:rPr>
          <w:rFonts w:ascii="Arial" w:hAnsi="Arial" w:cs="Arial"/>
          <w:noProof w:val="0"/>
          <w:sz w:val="22"/>
          <w:szCs w:val="22"/>
        </w:rPr>
        <w:t xml:space="preserve">. The </w:t>
      </w:r>
      <w:r w:rsidRPr="008E4974">
        <w:rPr>
          <w:rFonts w:ascii="Arial" w:hAnsi="Arial" w:cs="Arial"/>
          <w:noProof w:val="0"/>
          <w:sz w:val="22"/>
          <w:szCs w:val="22"/>
        </w:rPr>
        <w:t xml:space="preserve">1:250 000 scale dataset has been compiled from the 1:50 000 and 1:63 360 Geological Atlas Series of maps and the 1:25 000 </w:t>
      </w:r>
      <w:r w:rsidRPr="008E4974">
        <w:rPr>
          <w:rFonts w:ascii="Arial" w:hAnsi="Arial" w:cs="Arial"/>
          <w:sz w:val="22"/>
          <w:szCs w:val="22"/>
        </w:rPr>
        <w:t xml:space="preserve">Digital Geological Atlas </w:t>
      </w:r>
      <w:r w:rsidRPr="008E4974">
        <w:rPr>
          <w:rFonts w:ascii="Arial" w:hAnsi="Arial" w:cs="Arial"/>
          <w:noProof w:val="0"/>
          <w:sz w:val="22"/>
          <w:szCs w:val="22"/>
        </w:rPr>
        <w:t>where available. As new 1:25 000 data become available the 1:250 000 data is subsequently updated. The rock units have been grouped and the boundaries have been generalised to suit 1:250 000 scale.</w:t>
      </w:r>
      <w:r w:rsidRPr="008F563D">
        <w:rPr>
          <w:rFonts w:ascii="Arial" w:hAnsi="Arial" w:cs="Arial"/>
          <w:noProof w:val="0"/>
          <w:sz w:val="22"/>
          <w:szCs w:val="22"/>
        </w:rPr>
        <w:t xml:space="preserve"> </w:t>
      </w:r>
      <w:r w:rsidRPr="008E4974">
        <w:rPr>
          <w:rFonts w:ascii="Arial" w:hAnsi="Arial" w:cs="Arial"/>
          <w:noProof w:val="0"/>
          <w:sz w:val="22"/>
          <w:szCs w:val="22"/>
        </w:rPr>
        <w:t>The 1:500 000 scale data is derived from the 1:250</w:t>
      </w:r>
      <w:r w:rsidR="00830475">
        <w:rPr>
          <w:rFonts w:ascii="Arial" w:hAnsi="Arial" w:cs="Arial"/>
          <w:noProof w:val="0"/>
          <w:sz w:val="22"/>
          <w:szCs w:val="22"/>
        </w:rPr>
        <w:t> </w:t>
      </w:r>
      <w:r w:rsidRPr="008E4974">
        <w:rPr>
          <w:rFonts w:ascii="Arial" w:hAnsi="Arial" w:cs="Arial"/>
          <w:noProof w:val="0"/>
          <w:sz w:val="22"/>
          <w:szCs w:val="22"/>
        </w:rPr>
        <w:t>000 scale data. The rock units have been grouped and the boundaries have been generalised to suit 1:500 000 scale.</w:t>
      </w:r>
    </w:p>
    <w:p w14:paraId="45179B80" w14:textId="0A026B90" w:rsidR="0037268A" w:rsidRDefault="007957AF" w:rsidP="004064FB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 xml:space="preserve">The 1:25 000 dataset consists of </w:t>
      </w:r>
      <w:proofErr w:type="gramStart"/>
      <w:r w:rsidR="00180818">
        <w:rPr>
          <w:rFonts w:ascii="Arial" w:hAnsi="Arial" w:cs="Arial"/>
          <w:noProof w:val="0"/>
          <w:sz w:val="22"/>
          <w:szCs w:val="22"/>
        </w:rPr>
        <w:t>two point</w:t>
      </w:r>
      <w:proofErr w:type="gramEnd"/>
      <w:r w:rsidR="00180818">
        <w:rPr>
          <w:rFonts w:ascii="Arial" w:hAnsi="Arial" w:cs="Arial"/>
          <w:noProof w:val="0"/>
          <w:sz w:val="22"/>
          <w:szCs w:val="22"/>
        </w:rPr>
        <w:t xml:space="preserve"> layers (outcrop25k and structure25k)</w:t>
      </w:r>
      <w:r w:rsidR="00830475">
        <w:rPr>
          <w:rFonts w:ascii="Arial" w:hAnsi="Arial" w:cs="Arial"/>
          <w:noProof w:val="0"/>
          <w:sz w:val="22"/>
          <w:szCs w:val="22"/>
        </w:rPr>
        <w:t>,</w:t>
      </w:r>
      <w:r w:rsidR="00180818">
        <w:rPr>
          <w:rFonts w:ascii="Arial" w:hAnsi="Arial" w:cs="Arial"/>
          <w:noProof w:val="0"/>
          <w:sz w:val="22"/>
          <w:szCs w:val="22"/>
        </w:rPr>
        <w:t xml:space="preserve"> </w:t>
      </w:r>
      <w:r w:rsidR="00EA3F3B">
        <w:rPr>
          <w:rFonts w:ascii="Arial" w:hAnsi="Arial" w:cs="Arial"/>
          <w:noProof w:val="0"/>
          <w:sz w:val="22"/>
          <w:szCs w:val="22"/>
        </w:rPr>
        <w:t>three line</w:t>
      </w:r>
      <w:r>
        <w:rPr>
          <w:rFonts w:ascii="Arial" w:hAnsi="Arial" w:cs="Arial"/>
          <w:noProof w:val="0"/>
          <w:sz w:val="22"/>
          <w:szCs w:val="22"/>
        </w:rPr>
        <w:t xml:space="preserve"> layers</w:t>
      </w:r>
      <w:r w:rsidR="00EA3F3B">
        <w:rPr>
          <w:rFonts w:ascii="Arial" w:hAnsi="Arial" w:cs="Arial"/>
          <w:noProof w:val="0"/>
          <w:sz w:val="22"/>
          <w:szCs w:val="22"/>
        </w:rPr>
        <w:t xml:space="preserve"> </w:t>
      </w:r>
      <w:r w:rsidR="00180818">
        <w:rPr>
          <w:rFonts w:ascii="Arial" w:hAnsi="Arial" w:cs="Arial"/>
          <w:noProof w:val="0"/>
          <w:sz w:val="22"/>
          <w:szCs w:val="22"/>
        </w:rPr>
        <w:t>(c</w:t>
      </w:r>
      <w:r w:rsidR="00EA3F3B">
        <w:rPr>
          <w:rFonts w:ascii="Arial" w:hAnsi="Arial" w:cs="Arial"/>
          <w:noProof w:val="0"/>
          <w:sz w:val="22"/>
          <w:szCs w:val="22"/>
        </w:rPr>
        <w:t>ontacts</w:t>
      </w:r>
      <w:r w:rsidR="00180818">
        <w:rPr>
          <w:rFonts w:ascii="Arial" w:hAnsi="Arial" w:cs="Arial"/>
          <w:noProof w:val="0"/>
          <w:sz w:val="22"/>
          <w:szCs w:val="22"/>
        </w:rPr>
        <w:t>25k</w:t>
      </w:r>
      <w:r w:rsidR="00EA3F3B">
        <w:rPr>
          <w:rFonts w:ascii="Arial" w:hAnsi="Arial" w:cs="Arial"/>
          <w:noProof w:val="0"/>
          <w:sz w:val="22"/>
          <w:szCs w:val="22"/>
        </w:rPr>
        <w:t xml:space="preserve">, </w:t>
      </w:r>
      <w:r w:rsidR="00180818">
        <w:rPr>
          <w:rFonts w:ascii="Arial" w:hAnsi="Arial" w:cs="Arial"/>
          <w:noProof w:val="0"/>
          <w:sz w:val="22"/>
          <w:szCs w:val="22"/>
        </w:rPr>
        <w:t>f</w:t>
      </w:r>
      <w:r w:rsidR="00EA3F3B">
        <w:rPr>
          <w:rFonts w:ascii="Arial" w:hAnsi="Arial" w:cs="Arial"/>
          <w:noProof w:val="0"/>
          <w:sz w:val="22"/>
          <w:szCs w:val="22"/>
        </w:rPr>
        <w:t>aults</w:t>
      </w:r>
      <w:r w:rsidR="00180818">
        <w:rPr>
          <w:rFonts w:ascii="Arial" w:hAnsi="Arial" w:cs="Arial"/>
          <w:noProof w:val="0"/>
          <w:sz w:val="22"/>
          <w:szCs w:val="22"/>
        </w:rPr>
        <w:t>25k</w:t>
      </w:r>
      <w:r w:rsidR="00EA3F3B">
        <w:rPr>
          <w:rFonts w:ascii="Arial" w:hAnsi="Arial" w:cs="Arial"/>
          <w:noProof w:val="0"/>
          <w:sz w:val="22"/>
          <w:szCs w:val="22"/>
        </w:rPr>
        <w:t xml:space="preserve"> and </w:t>
      </w:r>
      <w:r w:rsidR="00180818">
        <w:rPr>
          <w:rFonts w:ascii="Arial" w:hAnsi="Arial" w:cs="Arial"/>
          <w:noProof w:val="0"/>
          <w:sz w:val="22"/>
          <w:szCs w:val="22"/>
        </w:rPr>
        <w:t>l</w:t>
      </w:r>
      <w:r w:rsidR="00EA3F3B">
        <w:rPr>
          <w:rFonts w:ascii="Arial" w:hAnsi="Arial" w:cs="Arial"/>
          <w:noProof w:val="0"/>
          <w:sz w:val="22"/>
          <w:szCs w:val="22"/>
        </w:rPr>
        <w:t>inears</w:t>
      </w:r>
      <w:r w:rsidR="00180818">
        <w:rPr>
          <w:rFonts w:ascii="Arial" w:hAnsi="Arial" w:cs="Arial"/>
          <w:noProof w:val="0"/>
          <w:sz w:val="22"/>
          <w:szCs w:val="22"/>
        </w:rPr>
        <w:t>25k)</w:t>
      </w:r>
      <w:r w:rsidR="00EA3F3B">
        <w:rPr>
          <w:rFonts w:ascii="Arial" w:hAnsi="Arial" w:cs="Arial"/>
          <w:noProof w:val="0"/>
          <w:sz w:val="22"/>
          <w:szCs w:val="22"/>
        </w:rPr>
        <w:t xml:space="preserve"> and </w:t>
      </w:r>
      <w:r w:rsidR="00180818">
        <w:rPr>
          <w:rFonts w:ascii="Arial" w:hAnsi="Arial" w:cs="Arial"/>
          <w:noProof w:val="0"/>
          <w:sz w:val="22"/>
          <w:szCs w:val="22"/>
        </w:rPr>
        <w:t xml:space="preserve">two </w:t>
      </w:r>
      <w:r w:rsidR="00EA3F3B">
        <w:rPr>
          <w:rFonts w:ascii="Arial" w:hAnsi="Arial" w:cs="Arial"/>
          <w:noProof w:val="0"/>
          <w:sz w:val="22"/>
          <w:szCs w:val="22"/>
        </w:rPr>
        <w:t>polygon layer</w:t>
      </w:r>
      <w:r w:rsidR="00180818">
        <w:rPr>
          <w:rFonts w:ascii="Arial" w:hAnsi="Arial" w:cs="Arial"/>
          <w:noProof w:val="0"/>
          <w:sz w:val="22"/>
          <w:szCs w:val="22"/>
        </w:rPr>
        <w:t>s (</w:t>
      </w:r>
      <w:r w:rsidR="00D0427A">
        <w:rPr>
          <w:rFonts w:ascii="Arial" w:hAnsi="Arial" w:cs="Arial"/>
          <w:noProof w:val="0"/>
          <w:sz w:val="22"/>
          <w:szCs w:val="22"/>
        </w:rPr>
        <w:t>geology</w:t>
      </w:r>
      <w:r w:rsidR="00180818">
        <w:rPr>
          <w:rFonts w:ascii="Arial" w:hAnsi="Arial" w:cs="Arial"/>
          <w:noProof w:val="0"/>
          <w:sz w:val="22"/>
          <w:szCs w:val="22"/>
        </w:rPr>
        <w:t>_</w:t>
      </w:r>
      <w:r w:rsidR="00EA3F3B">
        <w:rPr>
          <w:rFonts w:ascii="Arial" w:hAnsi="Arial" w:cs="Arial"/>
          <w:noProof w:val="0"/>
          <w:sz w:val="22"/>
          <w:szCs w:val="22"/>
        </w:rPr>
        <w:t>units</w:t>
      </w:r>
      <w:r w:rsidR="00180818">
        <w:rPr>
          <w:rFonts w:ascii="Arial" w:hAnsi="Arial" w:cs="Arial"/>
          <w:noProof w:val="0"/>
          <w:sz w:val="22"/>
          <w:szCs w:val="22"/>
        </w:rPr>
        <w:t>25k and alteration25k)</w:t>
      </w:r>
      <w:r w:rsidR="00EA3F3B">
        <w:rPr>
          <w:rFonts w:ascii="Arial" w:hAnsi="Arial" w:cs="Arial"/>
          <w:noProof w:val="0"/>
          <w:sz w:val="22"/>
          <w:szCs w:val="22"/>
        </w:rPr>
        <w:t>.</w:t>
      </w:r>
    </w:p>
    <w:p w14:paraId="4FCA648C" w14:textId="77777777" w:rsidR="0037268A" w:rsidRDefault="00180818" w:rsidP="004064FB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 xml:space="preserve">The 1:250 000 dataset consists of one point layer (structure250k) </w:t>
      </w:r>
      <w:proofErr w:type="gramStart"/>
      <w:r>
        <w:rPr>
          <w:rFonts w:ascii="Arial" w:hAnsi="Arial" w:cs="Arial"/>
          <w:noProof w:val="0"/>
          <w:sz w:val="22"/>
          <w:szCs w:val="22"/>
        </w:rPr>
        <w:t>three line</w:t>
      </w:r>
      <w:proofErr w:type="gramEnd"/>
      <w:r>
        <w:rPr>
          <w:rFonts w:ascii="Arial" w:hAnsi="Arial" w:cs="Arial"/>
          <w:noProof w:val="0"/>
          <w:sz w:val="22"/>
          <w:szCs w:val="22"/>
        </w:rPr>
        <w:t xml:space="preserve"> layers (contacts250k, faults250k and linears250k).</w:t>
      </w:r>
    </w:p>
    <w:p w14:paraId="5E6A0AF5" w14:textId="22803942" w:rsidR="00BA0A00" w:rsidRDefault="00180818" w:rsidP="004064FB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 xml:space="preserve">The 1:500 000 dataset consists of </w:t>
      </w:r>
      <w:proofErr w:type="gramStart"/>
      <w:r>
        <w:rPr>
          <w:rFonts w:ascii="Arial" w:hAnsi="Arial" w:cs="Arial"/>
          <w:noProof w:val="0"/>
          <w:sz w:val="22"/>
          <w:szCs w:val="22"/>
        </w:rPr>
        <w:t>two line</w:t>
      </w:r>
      <w:proofErr w:type="gramEnd"/>
      <w:r>
        <w:rPr>
          <w:rFonts w:ascii="Arial" w:hAnsi="Arial" w:cs="Arial"/>
          <w:noProof w:val="0"/>
          <w:sz w:val="22"/>
          <w:szCs w:val="22"/>
        </w:rPr>
        <w:t xml:space="preserve"> layers (contacts500k and faults500k) and one polygon layer (geology_units500k)</w:t>
      </w:r>
    </w:p>
    <w:p w14:paraId="6B52DDC1" w14:textId="62D2556C" w:rsidR="00180818" w:rsidRPr="008E4974" w:rsidRDefault="00180818" w:rsidP="004064FB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These datasets are described below.</w:t>
      </w:r>
    </w:p>
    <w:p w14:paraId="501AEAE7" w14:textId="069BB460" w:rsidR="007957AF" w:rsidRDefault="007957AF" w:rsidP="004064FB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p w14:paraId="50AB49F7" w14:textId="6E3750EE" w:rsidR="00C43DD1" w:rsidRDefault="005F7BC1" w:rsidP="00C43DD1">
      <w:pPr>
        <w:pStyle w:val="Heading2"/>
        <w:rPr>
          <w:rFonts w:cs="Arial"/>
          <w:i/>
          <w:noProof w:val="0"/>
          <w:szCs w:val="24"/>
        </w:rPr>
      </w:pPr>
      <w:bookmarkStart w:id="5" w:name="_Toc120700760"/>
      <w:r>
        <w:rPr>
          <w:rFonts w:cs="Arial"/>
          <w:noProof w:val="0"/>
          <w:szCs w:val="24"/>
        </w:rPr>
        <w:t>C</w:t>
      </w:r>
      <w:r w:rsidR="00C22DFA">
        <w:rPr>
          <w:rFonts w:cs="Arial"/>
          <w:noProof w:val="0"/>
          <w:szCs w:val="24"/>
        </w:rPr>
        <w:t>ONTACTS</w:t>
      </w:r>
      <w:r w:rsidR="00364F27">
        <w:rPr>
          <w:rFonts w:cs="Arial"/>
          <w:noProof w:val="0"/>
          <w:szCs w:val="24"/>
        </w:rPr>
        <w:t xml:space="preserve"> </w:t>
      </w:r>
      <w:r w:rsidR="001E5C5C">
        <w:rPr>
          <w:rFonts w:cs="Arial"/>
          <w:noProof w:val="0"/>
          <w:szCs w:val="24"/>
        </w:rPr>
        <w:t>(contacts25k, contacts250k and contacts500k)</w:t>
      </w:r>
      <w:bookmarkEnd w:id="5"/>
    </w:p>
    <w:p w14:paraId="51ADEBA0" w14:textId="0ED50DE8" w:rsidR="001E5C5C" w:rsidRPr="00C22DFA" w:rsidRDefault="001E5C5C" w:rsidP="00C22DFA">
      <w:pPr>
        <w:rPr>
          <w:rFonts w:ascii="Arial" w:hAnsi="Arial" w:cs="Arial"/>
          <w:i/>
          <w:noProof w:val="0"/>
          <w:sz w:val="22"/>
          <w:szCs w:val="22"/>
        </w:rPr>
      </w:pPr>
      <w:r w:rsidRPr="00C22DFA">
        <w:rPr>
          <w:rFonts w:ascii="Arial" w:hAnsi="Arial" w:cs="Arial"/>
          <w:noProof w:val="0"/>
          <w:sz w:val="22"/>
          <w:szCs w:val="22"/>
        </w:rPr>
        <w:t xml:space="preserve">The </w:t>
      </w:r>
      <w:proofErr w:type="gramStart"/>
      <w:r w:rsidRPr="00C22DFA">
        <w:rPr>
          <w:rFonts w:ascii="Arial" w:hAnsi="Arial" w:cs="Arial"/>
          <w:noProof w:val="0"/>
          <w:sz w:val="22"/>
          <w:szCs w:val="22"/>
        </w:rPr>
        <w:t>contacts</w:t>
      </w:r>
      <w:proofErr w:type="gramEnd"/>
      <w:r w:rsidRPr="00C22DFA">
        <w:rPr>
          <w:rFonts w:ascii="Arial" w:hAnsi="Arial" w:cs="Arial"/>
          <w:noProof w:val="0"/>
          <w:sz w:val="22"/>
          <w:szCs w:val="22"/>
        </w:rPr>
        <w:t xml:space="preserve"> dataset is available at all three scales and consists of lines attributed with data and metadata regarding geological contacts between units. The attributes available are described in the table below.</w:t>
      </w:r>
    </w:p>
    <w:p w14:paraId="798C3FFC" w14:textId="147FACBF" w:rsidR="005F7BC1" w:rsidRDefault="005F7BC1" w:rsidP="005F7BC1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559"/>
        <w:gridCol w:w="6345"/>
      </w:tblGrid>
      <w:tr w:rsidR="005F7BC1" w:rsidRPr="00D46F68" w14:paraId="54CBE0DA" w14:textId="77777777" w:rsidTr="008E3789">
        <w:tc>
          <w:tcPr>
            <w:tcW w:w="1951" w:type="dxa"/>
          </w:tcPr>
          <w:p w14:paraId="4B6E30BF" w14:textId="77777777" w:rsidR="005F7BC1" w:rsidRPr="00D46F68" w:rsidRDefault="005F7BC1" w:rsidP="00690653">
            <w:pPr>
              <w:spacing w:before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NAME</w:t>
            </w:r>
          </w:p>
        </w:tc>
        <w:tc>
          <w:tcPr>
            <w:tcW w:w="1559" w:type="dxa"/>
          </w:tcPr>
          <w:p w14:paraId="5D50F776" w14:textId="77777777" w:rsidR="005F7BC1" w:rsidRPr="00D46F68" w:rsidRDefault="005F7BC1" w:rsidP="00690653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TYPE</w:t>
            </w:r>
          </w:p>
        </w:tc>
        <w:tc>
          <w:tcPr>
            <w:tcW w:w="6345" w:type="dxa"/>
          </w:tcPr>
          <w:p w14:paraId="06325AA3" w14:textId="77777777" w:rsidR="005F7BC1" w:rsidRPr="00D46F68" w:rsidRDefault="005F7BC1" w:rsidP="00690653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DESCRIPTION</w:t>
            </w:r>
          </w:p>
        </w:tc>
      </w:tr>
      <w:tr w:rsidR="005F7BC1" w:rsidRPr="008E4974" w14:paraId="07DF8905" w14:textId="77777777" w:rsidTr="008E3789">
        <w:tc>
          <w:tcPr>
            <w:tcW w:w="1951" w:type="dxa"/>
          </w:tcPr>
          <w:p w14:paraId="2C7DE988" w14:textId="614A7C79" w:rsidR="005F7BC1" w:rsidRPr="00D46F68" w:rsidRDefault="005F7BC1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linecode</w:t>
            </w:r>
          </w:p>
        </w:tc>
        <w:tc>
          <w:tcPr>
            <w:tcW w:w="1559" w:type="dxa"/>
          </w:tcPr>
          <w:p w14:paraId="7574D42E" w14:textId="1D97EAAE" w:rsidR="005F7BC1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  <w:r w:rsidR="005F7BC1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</w:p>
        </w:tc>
        <w:tc>
          <w:tcPr>
            <w:tcW w:w="6345" w:type="dxa"/>
          </w:tcPr>
          <w:p w14:paraId="1DFCD762" w14:textId="0945CBF3" w:rsidR="005F7BC1" w:rsidRPr="008E4974" w:rsidRDefault="005F7BC1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Alphanumeric 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code used 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to categorise and symbolise 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the line.</w:t>
            </w:r>
          </w:p>
        </w:tc>
      </w:tr>
      <w:tr w:rsidR="005F7BC1" w:rsidRPr="008E4974" w14:paraId="6DBF1CE6" w14:textId="77777777" w:rsidTr="008E3789">
        <w:tc>
          <w:tcPr>
            <w:tcW w:w="1951" w:type="dxa"/>
          </w:tcPr>
          <w:p w14:paraId="2598440F" w14:textId="798F3076" w:rsidR="005F7BC1" w:rsidRPr="00D46F68" w:rsidRDefault="005F7BC1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feature</w:t>
            </w:r>
          </w:p>
        </w:tc>
        <w:tc>
          <w:tcPr>
            <w:tcW w:w="1559" w:type="dxa"/>
          </w:tcPr>
          <w:p w14:paraId="5D77B29D" w14:textId="5333B8F7" w:rsidR="005F7BC1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540C0F98" w14:textId="52C0D462" w:rsidR="005F7BC1" w:rsidRPr="008E4974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B</w:t>
            </w:r>
            <w:r w:rsidR="004A2777">
              <w:rPr>
                <w:rFonts w:ascii="Arial" w:hAnsi="Arial" w:cs="Arial"/>
                <w:noProof w:val="0"/>
                <w:sz w:val="22"/>
                <w:szCs w:val="22"/>
              </w:rPr>
              <w:t>road categoris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ation of</w:t>
            </w:r>
            <w:r w:rsidR="004A2777">
              <w:rPr>
                <w:rFonts w:ascii="Arial" w:hAnsi="Arial" w:cs="Arial"/>
                <w:noProof w:val="0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feature</w:t>
            </w:r>
            <w:r w:rsidR="004A2777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proofErr w:type="gramStart"/>
            <w:r w:rsidR="005F7BC1" w:rsidRPr="008E4974">
              <w:rPr>
                <w:rFonts w:ascii="Arial" w:hAnsi="Arial" w:cs="Arial"/>
                <w:noProof w:val="0"/>
                <w:sz w:val="22"/>
                <w:szCs w:val="22"/>
              </w:rPr>
              <w:t>e</w:t>
            </w:r>
            <w:r w:rsidR="004A2777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  <w:r w:rsidR="005F7BC1" w:rsidRPr="008E4974">
              <w:rPr>
                <w:rFonts w:ascii="Arial" w:hAnsi="Arial" w:cs="Arial"/>
                <w:noProof w:val="0"/>
                <w:sz w:val="22"/>
                <w:szCs w:val="22"/>
              </w:rPr>
              <w:t>g.</w:t>
            </w:r>
            <w:proofErr w:type="gramEnd"/>
            <w:r w:rsidR="005F7BC1"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 geological </w:t>
            </w:r>
            <w:r w:rsidR="004A2777">
              <w:rPr>
                <w:rFonts w:ascii="Arial" w:hAnsi="Arial" w:cs="Arial"/>
                <w:noProof w:val="0"/>
                <w:sz w:val="22"/>
                <w:szCs w:val="22"/>
              </w:rPr>
              <w:t>contact</w:t>
            </w:r>
            <w:r w:rsidR="005F7BC1"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 or </w:t>
            </w:r>
            <w:r w:rsidR="004A2777">
              <w:rPr>
                <w:rFonts w:ascii="Arial" w:hAnsi="Arial" w:cs="Arial"/>
                <w:noProof w:val="0"/>
                <w:sz w:val="22"/>
                <w:szCs w:val="22"/>
              </w:rPr>
              <w:t>water boundary</w:t>
            </w:r>
            <w:r w:rsidR="005F7BC1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5F7BC1" w:rsidRPr="008E4974" w14:paraId="19E8FD7D" w14:textId="77777777" w:rsidTr="008E3789">
        <w:tc>
          <w:tcPr>
            <w:tcW w:w="1951" w:type="dxa"/>
          </w:tcPr>
          <w:p w14:paraId="70ADC4D9" w14:textId="30A2E6C3" w:rsidR="005F7BC1" w:rsidRDefault="004A2777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f</w:t>
            </w:r>
            <w:r w:rsidR="005F7BC1">
              <w:rPr>
                <w:rFonts w:ascii="Arial" w:hAnsi="Arial" w:cs="Arial"/>
                <w:noProof w:val="0"/>
                <w:sz w:val="22"/>
                <w:szCs w:val="22"/>
              </w:rPr>
              <w:t>eature_desc</w:t>
            </w:r>
            <w:proofErr w:type="spellEnd"/>
          </w:p>
          <w:p w14:paraId="57C485DC" w14:textId="33969D00" w:rsidR="00B12C91" w:rsidRPr="00B12C91" w:rsidRDefault="00B12C91" w:rsidP="005705F3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B12C91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feat_desc</w:t>
            </w:r>
            <w:proofErr w:type="spellEnd"/>
          </w:p>
        </w:tc>
        <w:tc>
          <w:tcPr>
            <w:tcW w:w="1559" w:type="dxa"/>
          </w:tcPr>
          <w:p w14:paraId="29502EC0" w14:textId="2E7B8876" w:rsidR="005F7BC1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041E4FD3" w14:textId="795295A4" w:rsidR="005F7BC1" w:rsidRPr="008E4974" w:rsidRDefault="004A2777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Description of the feature </w:t>
            </w:r>
            <w:proofErr w:type="gramStart"/>
            <w:r>
              <w:rPr>
                <w:rFonts w:ascii="Arial" w:hAnsi="Arial" w:cs="Arial"/>
                <w:noProof w:val="0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water boundary – coastline.</w:t>
            </w:r>
          </w:p>
        </w:tc>
      </w:tr>
      <w:tr w:rsidR="004A2777" w:rsidRPr="008E4974" w14:paraId="5FC6E936" w14:textId="77777777" w:rsidTr="008E3789">
        <w:tc>
          <w:tcPr>
            <w:tcW w:w="1951" w:type="dxa"/>
          </w:tcPr>
          <w:p w14:paraId="2311ACDD" w14:textId="6ED944F2" w:rsidR="004A2777" w:rsidRDefault="004A2777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exposure</w:t>
            </w:r>
          </w:p>
        </w:tc>
        <w:tc>
          <w:tcPr>
            <w:tcW w:w="1559" w:type="dxa"/>
          </w:tcPr>
          <w:p w14:paraId="78217099" w14:textId="25C73019" w:rsidR="004A2777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35E9A760" w14:textId="642BDEBA" w:rsidR="004A2777" w:rsidRDefault="004A2777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Feature is exposed or concealed</w:t>
            </w:r>
            <w:r w:rsidR="00F02CD3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A2777" w:rsidRPr="008E4974" w14:paraId="230DE8E3" w14:textId="77777777" w:rsidTr="008E3789">
        <w:tc>
          <w:tcPr>
            <w:tcW w:w="1951" w:type="dxa"/>
          </w:tcPr>
          <w:p w14:paraId="009C70C5" w14:textId="63368DA5" w:rsidR="004A2777" w:rsidRDefault="004A2777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obs_method</w:t>
            </w:r>
            <w:proofErr w:type="spellEnd"/>
          </w:p>
        </w:tc>
        <w:tc>
          <w:tcPr>
            <w:tcW w:w="1559" w:type="dxa"/>
          </w:tcPr>
          <w:p w14:paraId="0C9EE3A7" w14:textId="6B37FE76" w:rsidR="004A2777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469025FB" w14:textId="0866A09A" w:rsidR="004A2777" w:rsidRDefault="004A2777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Method used to map the feature</w:t>
            </w:r>
            <w:r w:rsidR="00F02CD3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A2777" w:rsidRPr="008E4974" w14:paraId="40405BE9" w14:textId="77777777" w:rsidTr="008E3789">
        <w:tc>
          <w:tcPr>
            <w:tcW w:w="1951" w:type="dxa"/>
          </w:tcPr>
          <w:p w14:paraId="1C9146D5" w14:textId="4BFD9D4F" w:rsidR="004A2777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source</w:t>
            </w:r>
          </w:p>
        </w:tc>
        <w:tc>
          <w:tcPr>
            <w:tcW w:w="1559" w:type="dxa"/>
          </w:tcPr>
          <w:p w14:paraId="0C571E9E" w14:textId="07642B0E" w:rsidR="004A2777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053E4096" w14:textId="182E6B75" w:rsidR="004A2777" w:rsidRDefault="004A2777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Source of the data</w:t>
            </w:r>
            <w:r w:rsidR="00F02CD3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A2777" w:rsidRPr="008E4974" w14:paraId="66F44563" w14:textId="77777777" w:rsidTr="008E3789">
        <w:tc>
          <w:tcPr>
            <w:tcW w:w="1951" w:type="dxa"/>
          </w:tcPr>
          <w:p w14:paraId="3EC22BF3" w14:textId="45A4E4E1" w:rsidR="004A2777" w:rsidRDefault="00F02CD3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capt_scale</w:t>
            </w:r>
            <w:proofErr w:type="spellEnd"/>
          </w:p>
        </w:tc>
        <w:tc>
          <w:tcPr>
            <w:tcW w:w="1559" w:type="dxa"/>
          </w:tcPr>
          <w:p w14:paraId="3A1CEF7B" w14:textId="77982D39" w:rsidR="004A2777" w:rsidRPr="00E938B8" w:rsidRDefault="008B1372" w:rsidP="00E938B8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345" w:type="dxa"/>
          </w:tcPr>
          <w:p w14:paraId="031C123C" w14:textId="5D015BDF" w:rsidR="004A2777" w:rsidRDefault="00F02CD3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Designated scale data was captured.</w:t>
            </w:r>
          </w:p>
        </w:tc>
      </w:tr>
      <w:tr w:rsidR="00F02CD3" w:rsidRPr="008E4974" w14:paraId="262B0436" w14:textId="77777777" w:rsidTr="008E3789">
        <w:tc>
          <w:tcPr>
            <w:tcW w:w="1951" w:type="dxa"/>
          </w:tcPr>
          <w:p w14:paraId="56F54D85" w14:textId="0A77858A" w:rsidR="00F02CD3" w:rsidRDefault="00F02CD3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capt_</w:t>
            </w:r>
            <w:r w:rsidR="00A16234"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  <w:proofErr w:type="spellEnd"/>
          </w:p>
        </w:tc>
        <w:tc>
          <w:tcPr>
            <w:tcW w:w="1559" w:type="dxa"/>
          </w:tcPr>
          <w:p w14:paraId="1BABD0F8" w14:textId="1452F23A" w:rsidR="008B1372" w:rsidRDefault="00F02CD3" w:rsidP="00FD64DF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</w:p>
        </w:tc>
        <w:tc>
          <w:tcPr>
            <w:tcW w:w="6345" w:type="dxa"/>
          </w:tcPr>
          <w:p w14:paraId="1D35607A" w14:textId="51C06577" w:rsidR="00F02CD3" w:rsidRDefault="00F02CD3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captured.</w:t>
            </w:r>
          </w:p>
          <w:p w14:paraId="297C71EB" w14:textId="7FF574EC" w:rsidR="00F02CD3" w:rsidRDefault="00F02CD3" w:rsidP="005705F3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NB: Data was migrated from a previous data model on 28/08/2020</w:t>
            </w:r>
          </w:p>
        </w:tc>
      </w:tr>
      <w:tr w:rsidR="00F02CD3" w:rsidRPr="008E4974" w14:paraId="7CCF66B0" w14:textId="77777777" w:rsidTr="008E3789">
        <w:tc>
          <w:tcPr>
            <w:tcW w:w="1951" w:type="dxa"/>
          </w:tcPr>
          <w:p w14:paraId="5FFDEC4A" w14:textId="66630B3D" w:rsidR="00F02CD3" w:rsidRDefault="00F02CD3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mod_date</w:t>
            </w:r>
            <w:proofErr w:type="spellEnd"/>
          </w:p>
        </w:tc>
        <w:tc>
          <w:tcPr>
            <w:tcW w:w="1559" w:type="dxa"/>
          </w:tcPr>
          <w:p w14:paraId="2B5EAD06" w14:textId="5D21D2B2" w:rsidR="008B1372" w:rsidRDefault="00F02CD3" w:rsidP="00FD64DF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</w:p>
        </w:tc>
        <w:tc>
          <w:tcPr>
            <w:tcW w:w="6345" w:type="dxa"/>
          </w:tcPr>
          <w:p w14:paraId="6A20865C" w14:textId="7258BFBB" w:rsidR="00F02CD3" w:rsidRDefault="00F02CD3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last updated.</w:t>
            </w:r>
          </w:p>
        </w:tc>
      </w:tr>
      <w:tr w:rsidR="008E3789" w:rsidRPr="008E4974" w14:paraId="20873A09" w14:textId="77777777" w:rsidTr="008E378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B58F" w14:textId="77777777" w:rsidR="008E3789" w:rsidRPr="008E3789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8E3789">
              <w:rPr>
                <w:rFonts w:ascii="Arial" w:hAnsi="Arial" w:cs="Arial"/>
                <w:noProof w:val="0"/>
                <w:sz w:val="22"/>
                <w:szCs w:val="22"/>
              </w:rPr>
              <w:t>sdeobjectid</w:t>
            </w:r>
            <w:proofErr w:type="spellEnd"/>
          </w:p>
          <w:p w14:paraId="57F41B72" w14:textId="77777777" w:rsidR="008E3789" w:rsidRPr="00A17707" w:rsidRDefault="008E3789" w:rsidP="00FD64DF">
            <w:pPr>
              <w:spacing w:before="120"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A17707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lastRenderedPageBreak/>
              <w:t>sdeobjid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FAFE" w14:textId="02604543" w:rsidR="008E3789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lastRenderedPageBreak/>
              <w:t>Integer</w:t>
            </w:r>
          </w:p>
          <w:p w14:paraId="4ACDBEDA" w14:textId="7FA51FD4" w:rsidR="00FD64DF" w:rsidRPr="00D46F68" w:rsidRDefault="00E938B8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lastRenderedPageBreak/>
              <w:t>Integer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9440" w14:textId="661F2169" w:rsidR="008E3789" w:rsidRPr="008E4974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lastRenderedPageBreak/>
              <w:t>Primary key for the contact record in the MRT database</w:t>
            </w:r>
          </w:p>
        </w:tc>
      </w:tr>
    </w:tbl>
    <w:p w14:paraId="0112DB28" w14:textId="77777777" w:rsidR="005F7BC1" w:rsidRPr="005F7BC1" w:rsidRDefault="005F7BC1" w:rsidP="005F7BC1"/>
    <w:p w14:paraId="56417C58" w14:textId="304C2D1A" w:rsidR="00EC568F" w:rsidRDefault="00EC568F" w:rsidP="00EC568F">
      <w:pPr>
        <w:tabs>
          <w:tab w:val="left" w:pos="0"/>
        </w:tabs>
        <w:spacing w:after="120"/>
        <w:rPr>
          <w:rFonts w:ascii="Arial" w:hAnsi="Arial" w:cs="Arial"/>
          <w:noProof w:val="0"/>
        </w:rPr>
      </w:pPr>
    </w:p>
    <w:p w14:paraId="287E3AF8" w14:textId="3CFCC7F6" w:rsidR="00C848F5" w:rsidRDefault="00C22DFA" w:rsidP="00C848F5">
      <w:pPr>
        <w:pStyle w:val="Heading2"/>
        <w:rPr>
          <w:rFonts w:cs="Arial"/>
          <w:i/>
          <w:noProof w:val="0"/>
          <w:szCs w:val="24"/>
        </w:rPr>
      </w:pPr>
      <w:bookmarkStart w:id="6" w:name="_Toc120700761"/>
      <w:r>
        <w:rPr>
          <w:rFonts w:cs="Arial"/>
          <w:noProof w:val="0"/>
          <w:szCs w:val="24"/>
        </w:rPr>
        <w:t>FAULTS</w:t>
      </w:r>
      <w:r w:rsidR="00364F27">
        <w:rPr>
          <w:rFonts w:cs="Arial"/>
          <w:noProof w:val="0"/>
          <w:szCs w:val="24"/>
        </w:rPr>
        <w:t xml:space="preserve"> </w:t>
      </w:r>
      <w:r w:rsidR="001E5C5C">
        <w:rPr>
          <w:rFonts w:cs="Arial"/>
          <w:noProof w:val="0"/>
          <w:szCs w:val="24"/>
        </w:rPr>
        <w:t>(faults25k, faults250k and faults500k)</w:t>
      </w:r>
      <w:bookmarkEnd w:id="6"/>
    </w:p>
    <w:p w14:paraId="11B6294B" w14:textId="531A2981" w:rsidR="001E5C5C" w:rsidRDefault="001E5C5C" w:rsidP="001E5C5C">
      <w:pPr>
        <w:rPr>
          <w:rFonts w:ascii="Arial" w:hAnsi="Arial" w:cs="Arial"/>
          <w:noProof w:val="0"/>
          <w:sz w:val="22"/>
          <w:szCs w:val="22"/>
        </w:rPr>
      </w:pPr>
      <w:r w:rsidRPr="00386AA0">
        <w:rPr>
          <w:rFonts w:ascii="Arial" w:hAnsi="Arial" w:cs="Arial"/>
          <w:noProof w:val="0"/>
          <w:sz w:val="22"/>
          <w:szCs w:val="22"/>
        </w:rPr>
        <w:t xml:space="preserve">The </w:t>
      </w:r>
      <w:r>
        <w:rPr>
          <w:rFonts w:ascii="Arial" w:hAnsi="Arial" w:cs="Arial"/>
          <w:noProof w:val="0"/>
          <w:sz w:val="22"/>
          <w:szCs w:val="22"/>
        </w:rPr>
        <w:t>faults</w:t>
      </w:r>
      <w:r w:rsidRPr="00386AA0">
        <w:rPr>
          <w:rFonts w:ascii="Arial" w:hAnsi="Arial" w:cs="Arial"/>
          <w:noProof w:val="0"/>
          <w:sz w:val="22"/>
          <w:szCs w:val="22"/>
        </w:rPr>
        <w:t xml:space="preserve"> dataset is available at all three scales and consists of lines attributed with data and metadata regarding </w:t>
      </w:r>
      <w:r>
        <w:rPr>
          <w:rFonts w:ascii="Arial" w:hAnsi="Arial" w:cs="Arial"/>
          <w:noProof w:val="0"/>
          <w:sz w:val="22"/>
          <w:szCs w:val="22"/>
        </w:rPr>
        <w:t>mapped faults</w:t>
      </w:r>
      <w:r w:rsidRPr="00386AA0">
        <w:rPr>
          <w:rFonts w:ascii="Arial" w:hAnsi="Arial" w:cs="Arial"/>
          <w:noProof w:val="0"/>
          <w:sz w:val="22"/>
          <w:szCs w:val="22"/>
        </w:rPr>
        <w:t>. The attributes available are described in the table below.</w:t>
      </w:r>
    </w:p>
    <w:p w14:paraId="2DB71162" w14:textId="77777777" w:rsidR="006F43A2" w:rsidRPr="00386AA0" w:rsidRDefault="006F43A2" w:rsidP="001E5C5C">
      <w:pPr>
        <w:rPr>
          <w:rFonts w:ascii="Arial" w:hAnsi="Arial" w:cs="Arial"/>
          <w:noProof w:val="0"/>
          <w:sz w:val="22"/>
          <w:szCs w:val="22"/>
        </w:rPr>
      </w:pPr>
    </w:p>
    <w:p w14:paraId="0DA907DA" w14:textId="7A27FE80" w:rsidR="00C848F5" w:rsidDel="001E5C5C" w:rsidRDefault="00C848F5" w:rsidP="00C848F5">
      <w:pPr>
        <w:rPr>
          <w:del w:id="7" w:author="Lawrence, Jeremy" w:date="2022-11-18T14:52:00Z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559"/>
        <w:gridCol w:w="6345"/>
      </w:tblGrid>
      <w:tr w:rsidR="00C848F5" w:rsidRPr="00D46F68" w14:paraId="0E743673" w14:textId="77777777" w:rsidTr="008E3789">
        <w:tc>
          <w:tcPr>
            <w:tcW w:w="1951" w:type="dxa"/>
          </w:tcPr>
          <w:p w14:paraId="289EDBD0" w14:textId="77777777" w:rsidR="00C848F5" w:rsidRPr="00D46F68" w:rsidRDefault="00C848F5" w:rsidP="00690653">
            <w:pPr>
              <w:spacing w:before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NAME</w:t>
            </w:r>
          </w:p>
        </w:tc>
        <w:tc>
          <w:tcPr>
            <w:tcW w:w="1559" w:type="dxa"/>
          </w:tcPr>
          <w:p w14:paraId="71637514" w14:textId="77777777" w:rsidR="00C848F5" w:rsidRPr="00D46F68" w:rsidRDefault="00C848F5" w:rsidP="00690653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TYPE</w:t>
            </w:r>
          </w:p>
        </w:tc>
        <w:tc>
          <w:tcPr>
            <w:tcW w:w="6345" w:type="dxa"/>
          </w:tcPr>
          <w:p w14:paraId="0F8F7B27" w14:textId="77777777" w:rsidR="00C848F5" w:rsidRPr="00D46F68" w:rsidRDefault="00C848F5" w:rsidP="00690653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DESCRIPTION</w:t>
            </w:r>
          </w:p>
        </w:tc>
      </w:tr>
      <w:tr w:rsidR="00C848F5" w:rsidRPr="008E4974" w14:paraId="5CC175BD" w14:textId="77777777" w:rsidTr="008E3789">
        <w:tc>
          <w:tcPr>
            <w:tcW w:w="1951" w:type="dxa"/>
          </w:tcPr>
          <w:p w14:paraId="1B59A4DC" w14:textId="77777777" w:rsidR="00C848F5" w:rsidRPr="00D46F68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linecode</w:t>
            </w:r>
          </w:p>
        </w:tc>
        <w:tc>
          <w:tcPr>
            <w:tcW w:w="1559" w:type="dxa"/>
          </w:tcPr>
          <w:p w14:paraId="59163F8C" w14:textId="550A423F" w:rsidR="00C848F5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4590BD78" w14:textId="77777777" w:rsidR="00C848F5" w:rsidRPr="008E4974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Alphanumeric 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code used 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to categorise and symbolise 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the line.</w:t>
            </w:r>
          </w:p>
        </w:tc>
      </w:tr>
      <w:tr w:rsidR="00C848F5" w:rsidRPr="008E4974" w14:paraId="20A99985" w14:textId="77777777" w:rsidTr="008E3789">
        <w:tc>
          <w:tcPr>
            <w:tcW w:w="1951" w:type="dxa"/>
          </w:tcPr>
          <w:p w14:paraId="04CEC900" w14:textId="77777777" w:rsidR="00C848F5" w:rsidRPr="00D46F68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feature</w:t>
            </w:r>
          </w:p>
        </w:tc>
        <w:tc>
          <w:tcPr>
            <w:tcW w:w="1559" w:type="dxa"/>
          </w:tcPr>
          <w:p w14:paraId="0C01C9B6" w14:textId="56840B10" w:rsidR="00C848F5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3BA4143F" w14:textId="75CCB371" w:rsidR="00C848F5" w:rsidRPr="008E4974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B</w:t>
            </w:r>
            <w:r w:rsidR="00C848F5">
              <w:rPr>
                <w:rFonts w:ascii="Arial" w:hAnsi="Arial" w:cs="Arial"/>
                <w:noProof w:val="0"/>
                <w:sz w:val="22"/>
                <w:szCs w:val="22"/>
              </w:rPr>
              <w:t>road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C848F5">
              <w:rPr>
                <w:rFonts w:ascii="Arial" w:hAnsi="Arial" w:cs="Arial"/>
                <w:noProof w:val="0"/>
                <w:sz w:val="22"/>
                <w:szCs w:val="22"/>
              </w:rPr>
              <w:t>categoris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ation of</w:t>
            </w:r>
            <w:r w:rsidR="00C848F5">
              <w:rPr>
                <w:rFonts w:ascii="Arial" w:hAnsi="Arial" w:cs="Arial"/>
                <w:noProof w:val="0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feature</w:t>
            </w:r>
            <w:r w:rsidR="00C848F5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proofErr w:type="gramStart"/>
            <w:r w:rsidR="00C848F5" w:rsidRPr="008E4974">
              <w:rPr>
                <w:rFonts w:ascii="Arial" w:hAnsi="Arial" w:cs="Arial"/>
                <w:noProof w:val="0"/>
                <w:sz w:val="22"/>
                <w:szCs w:val="22"/>
              </w:rPr>
              <w:t>e</w:t>
            </w:r>
            <w:r w:rsidR="00C848F5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  <w:r w:rsidR="00C848F5" w:rsidRPr="008E4974">
              <w:rPr>
                <w:rFonts w:ascii="Arial" w:hAnsi="Arial" w:cs="Arial"/>
                <w:noProof w:val="0"/>
                <w:sz w:val="22"/>
                <w:szCs w:val="22"/>
              </w:rPr>
              <w:t>g.</w:t>
            </w:r>
            <w:proofErr w:type="gramEnd"/>
            <w:r w:rsidR="00C848F5"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C848F5">
              <w:rPr>
                <w:rFonts w:ascii="Arial" w:hAnsi="Arial" w:cs="Arial"/>
                <w:noProof w:val="0"/>
                <w:sz w:val="22"/>
                <w:szCs w:val="22"/>
              </w:rPr>
              <w:t>fault or shear</w:t>
            </w:r>
          </w:p>
        </w:tc>
      </w:tr>
      <w:tr w:rsidR="00C848F5" w:rsidRPr="008E4974" w14:paraId="61E7CFAF" w14:textId="77777777" w:rsidTr="008E3789">
        <w:tc>
          <w:tcPr>
            <w:tcW w:w="1951" w:type="dxa"/>
          </w:tcPr>
          <w:p w14:paraId="659D964E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feature_desc</w:t>
            </w:r>
            <w:proofErr w:type="spellEnd"/>
          </w:p>
          <w:p w14:paraId="2573349F" w14:textId="003DDCE0" w:rsidR="00BC724B" w:rsidRPr="00BC724B" w:rsidRDefault="00BC724B" w:rsidP="00531557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BC724B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feat_desc</w:t>
            </w:r>
            <w:proofErr w:type="spellEnd"/>
          </w:p>
        </w:tc>
        <w:tc>
          <w:tcPr>
            <w:tcW w:w="1559" w:type="dxa"/>
          </w:tcPr>
          <w:p w14:paraId="4FB67F2B" w14:textId="22A937D6" w:rsidR="00A00AC6" w:rsidRPr="000F7F4F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2739726F" w14:textId="753E3CFF" w:rsidR="00C848F5" w:rsidRPr="008E4974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Description of the fault </w:t>
            </w:r>
            <w:proofErr w:type="gramStart"/>
            <w:r>
              <w:rPr>
                <w:rFonts w:ascii="Arial" w:hAnsi="Arial" w:cs="Arial"/>
                <w:noProof w:val="0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CD1270">
              <w:rPr>
                <w:rFonts w:ascii="Arial" w:hAnsi="Arial" w:cs="Arial"/>
                <w:noProof w:val="0"/>
                <w:sz w:val="22"/>
                <w:szCs w:val="22"/>
              </w:rPr>
              <w:t>strike slip fault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C848F5" w:rsidRPr="008E4974" w14:paraId="2346B9DF" w14:textId="77777777" w:rsidTr="008E3789">
        <w:tc>
          <w:tcPr>
            <w:tcW w:w="1951" w:type="dxa"/>
          </w:tcPr>
          <w:p w14:paraId="49F90E88" w14:textId="0F10AEC4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mvt_sense</w:t>
            </w:r>
            <w:proofErr w:type="spellEnd"/>
          </w:p>
        </w:tc>
        <w:tc>
          <w:tcPr>
            <w:tcW w:w="1559" w:type="dxa"/>
          </w:tcPr>
          <w:p w14:paraId="72AF5CA2" w14:textId="4E8964F2" w:rsidR="00C848F5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4C819BE7" w14:textId="702B94CF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Sense of movement </w:t>
            </w:r>
            <w:proofErr w:type="gramStart"/>
            <w:r>
              <w:rPr>
                <w:rFonts w:ascii="Arial" w:hAnsi="Arial" w:cs="Arial"/>
                <w:noProof w:val="0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dextral</w:t>
            </w:r>
          </w:p>
        </w:tc>
      </w:tr>
      <w:tr w:rsidR="00C848F5" w:rsidRPr="008E4974" w14:paraId="6205BA49" w14:textId="77777777" w:rsidTr="008E3789">
        <w:tc>
          <w:tcPr>
            <w:tcW w:w="1951" w:type="dxa"/>
          </w:tcPr>
          <w:p w14:paraId="151751BB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exposure</w:t>
            </w:r>
          </w:p>
        </w:tc>
        <w:tc>
          <w:tcPr>
            <w:tcW w:w="1559" w:type="dxa"/>
          </w:tcPr>
          <w:p w14:paraId="3AA72EA7" w14:textId="79E91775" w:rsidR="00C848F5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3AB58D97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Feature is exposed or concealed.</w:t>
            </w:r>
          </w:p>
        </w:tc>
      </w:tr>
      <w:tr w:rsidR="00C848F5" w:rsidRPr="008E4974" w14:paraId="38D2A97E" w14:textId="77777777" w:rsidTr="008E3789">
        <w:tc>
          <w:tcPr>
            <w:tcW w:w="1951" w:type="dxa"/>
          </w:tcPr>
          <w:p w14:paraId="10C879F5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obs_method</w:t>
            </w:r>
            <w:proofErr w:type="spellEnd"/>
          </w:p>
        </w:tc>
        <w:tc>
          <w:tcPr>
            <w:tcW w:w="1559" w:type="dxa"/>
          </w:tcPr>
          <w:p w14:paraId="75FB7402" w14:textId="03899B3B" w:rsidR="00C848F5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  <w:r w:rsidR="00C848F5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</w:p>
        </w:tc>
        <w:tc>
          <w:tcPr>
            <w:tcW w:w="6345" w:type="dxa"/>
          </w:tcPr>
          <w:p w14:paraId="4A9E5FEB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Method used to map the feature.</w:t>
            </w:r>
          </w:p>
        </w:tc>
      </w:tr>
      <w:tr w:rsidR="00C848F5" w:rsidRPr="008E4974" w14:paraId="4A0FF594" w14:textId="77777777" w:rsidTr="008E3789">
        <w:tc>
          <w:tcPr>
            <w:tcW w:w="1951" w:type="dxa"/>
          </w:tcPr>
          <w:p w14:paraId="04BD0890" w14:textId="1E0E7A37" w:rsidR="00C848F5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source</w:t>
            </w:r>
          </w:p>
        </w:tc>
        <w:tc>
          <w:tcPr>
            <w:tcW w:w="1559" w:type="dxa"/>
          </w:tcPr>
          <w:p w14:paraId="62FE4238" w14:textId="6F7101CF" w:rsidR="00C848F5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4F3F4A3D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Source of the data.</w:t>
            </w:r>
          </w:p>
        </w:tc>
      </w:tr>
      <w:tr w:rsidR="00C848F5" w:rsidRPr="008E4974" w14:paraId="6F5C78F7" w14:textId="77777777" w:rsidTr="008E3789">
        <w:tc>
          <w:tcPr>
            <w:tcW w:w="1951" w:type="dxa"/>
          </w:tcPr>
          <w:p w14:paraId="614D0C6D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capt_scale</w:t>
            </w:r>
            <w:proofErr w:type="spellEnd"/>
          </w:p>
        </w:tc>
        <w:tc>
          <w:tcPr>
            <w:tcW w:w="1559" w:type="dxa"/>
          </w:tcPr>
          <w:p w14:paraId="4ED1318A" w14:textId="4929567E" w:rsidR="00C848F5" w:rsidRDefault="0002088A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  <w:p w14:paraId="63E28D62" w14:textId="071E058A" w:rsidR="005705F3" w:rsidRDefault="005705F3" w:rsidP="005705F3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  <w:tc>
          <w:tcPr>
            <w:tcW w:w="6345" w:type="dxa"/>
          </w:tcPr>
          <w:p w14:paraId="0556D600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Designated scale data was captured.</w:t>
            </w:r>
          </w:p>
        </w:tc>
      </w:tr>
      <w:tr w:rsidR="00C848F5" w:rsidRPr="008E4974" w14:paraId="42BD5E00" w14:textId="77777777" w:rsidTr="008E3789">
        <w:tc>
          <w:tcPr>
            <w:tcW w:w="1951" w:type="dxa"/>
          </w:tcPr>
          <w:p w14:paraId="49999A0F" w14:textId="605525DB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capt_</w:t>
            </w:r>
            <w:r w:rsidR="00A16234"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  <w:proofErr w:type="spellEnd"/>
          </w:p>
        </w:tc>
        <w:tc>
          <w:tcPr>
            <w:tcW w:w="1559" w:type="dxa"/>
          </w:tcPr>
          <w:p w14:paraId="24B814E2" w14:textId="582A72DB" w:rsidR="008B1372" w:rsidRDefault="00C848F5" w:rsidP="005C70D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</w:p>
        </w:tc>
        <w:tc>
          <w:tcPr>
            <w:tcW w:w="6345" w:type="dxa"/>
          </w:tcPr>
          <w:p w14:paraId="4505D700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captured.</w:t>
            </w:r>
          </w:p>
          <w:p w14:paraId="0C15FDFC" w14:textId="77777777" w:rsidR="00C848F5" w:rsidRDefault="00C848F5" w:rsidP="005705F3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NB: Data was migrated from a previous data model on 28/08/2020</w:t>
            </w:r>
          </w:p>
        </w:tc>
      </w:tr>
      <w:tr w:rsidR="00C848F5" w:rsidRPr="008E4974" w14:paraId="2F612660" w14:textId="77777777" w:rsidTr="008E3789">
        <w:tc>
          <w:tcPr>
            <w:tcW w:w="1951" w:type="dxa"/>
          </w:tcPr>
          <w:p w14:paraId="75CBFB57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mod_date</w:t>
            </w:r>
            <w:proofErr w:type="spellEnd"/>
          </w:p>
        </w:tc>
        <w:tc>
          <w:tcPr>
            <w:tcW w:w="1559" w:type="dxa"/>
          </w:tcPr>
          <w:p w14:paraId="2D76348A" w14:textId="23AC3FA3" w:rsidR="008B1372" w:rsidRDefault="00C848F5" w:rsidP="005C70D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</w:p>
        </w:tc>
        <w:tc>
          <w:tcPr>
            <w:tcW w:w="6345" w:type="dxa"/>
          </w:tcPr>
          <w:p w14:paraId="2ACA5665" w14:textId="77777777" w:rsidR="00C848F5" w:rsidRDefault="00C848F5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last updated.</w:t>
            </w:r>
          </w:p>
        </w:tc>
      </w:tr>
      <w:tr w:rsidR="008E3789" w:rsidRPr="008E4974" w14:paraId="7FD35755" w14:textId="77777777" w:rsidTr="008E378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1265" w14:textId="77777777" w:rsidR="008E3789" w:rsidRPr="008E3789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8E3789">
              <w:rPr>
                <w:rFonts w:ascii="Arial" w:hAnsi="Arial" w:cs="Arial"/>
                <w:noProof w:val="0"/>
                <w:sz w:val="22"/>
                <w:szCs w:val="22"/>
              </w:rPr>
              <w:t>sdeobjectid</w:t>
            </w:r>
            <w:proofErr w:type="spellEnd"/>
          </w:p>
          <w:p w14:paraId="4D7372F9" w14:textId="77777777" w:rsidR="008E3789" w:rsidRPr="00A17707" w:rsidRDefault="008E3789" w:rsidP="00531557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A17707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sdeobjid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E957" w14:textId="214D6300" w:rsidR="008E3789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  <w:p w14:paraId="610EA2D5" w14:textId="66A70944" w:rsidR="005C70D3" w:rsidRPr="00531557" w:rsidRDefault="005C70D3" w:rsidP="00531557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A032" w14:textId="0D329FCF" w:rsidR="008E3789" w:rsidRPr="008E4974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Primary key for the fault record in the MRT database</w:t>
            </w:r>
          </w:p>
        </w:tc>
      </w:tr>
    </w:tbl>
    <w:p w14:paraId="37103B61" w14:textId="04C2DAD9" w:rsidR="00CD1270" w:rsidRDefault="00CD1270" w:rsidP="00EC568F">
      <w:pPr>
        <w:tabs>
          <w:tab w:val="left" w:pos="0"/>
        </w:tabs>
        <w:spacing w:after="120"/>
        <w:rPr>
          <w:rFonts w:ascii="Arial" w:hAnsi="Arial" w:cs="Arial"/>
          <w:noProof w:val="0"/>
        </w:rPr>
      </w:pPr>
    </w:p>
    <w:p w14:paraId="11D9C55E" w14:textId="77777777" w:rsidR="006969A6" w:rsidRDefault="006969A6">
      <w:pPr>
        <w:rPr>
          <w:ins w:id="8" w:author="Bowerman, Jo-Anne" w:date="2022-11-23T18:34:00Z"/>
          <w:rFonts w:ascii="Arial" w:hAnsi="Arial" w:cs="Arial"/>
          <w:b/>
          <w:noProof w:val="0"/>
          <w:sz w:val="24"/>
          <w:szCs w:val="24"/>
        </w:rPr>
      </w:pPr>
      <w:ins w:id="9" w:author="Bowerman, Jo-Anne" w:date="2022-11-23T18:34:00Z">
        <w:r>
          <w:rPr>
            <w:rFonts w:ascii="Arial" w:hAnsi="Arial" w:cs="Arial"/>
            <w:i/>
            <w:noProof w:val="0"/>
            <w:sz w:val="24"/>
            <w:szCs w:val="24"/>
          </w:rPr>
          <w:br w:type="page"/>
        </w:r>
      </w:ins>
    </w:p>
    <w:p w14:paraId="30B00829" w14:textId="5DEE1649" w:rsidR="00CD1270" w:rsidRDefault="00C22DFA" w:rsidP="00CD1270">
      <w:pPr>
        <w:pStyle w:val="Heading2"/>
        <w:rPr>
          <w:rFonts w:cs="Arial"/>
          <w:i/>
          <w:noProof w:val="0"/>
          <w:szCs w:val="24"/>
        </w:rPr>
      </w:pPr>
      <w:bookmarkStart w:id="10" w:name="_Toc120700762"/>
      <w:r>
        <w:rPr>
          <w:rFonts w:cs="Arial"/>
          <w:noProof w:val="0"/>
          <w:szCs w:val="24"/>
        </w:rPr>
        <w:lastRenderedPageBreak/>
        <w:t>LINEARS</w:t>
      </w:r>
      <w:r w:rsidR="00364F27">
        <w:rPr>
          <w:rFonts w:cs="Arial"/>
          <w:noProof w:val="0"/>
          <w:szCs w:val="24"/>
        </w:rPr>
        <w:t xml:space="preserve"> </w:t>
      </w:r>
      <w:r w:rsidR="001E5C5C">
        <w:rPr>
          <w:rFonts w:cs="Arial"/>
          <w:noProof w:val="0"/>
          <w:szCs w:val="24"/>
        </w:rPr>
        <w:t>(linears25k, linears250k)</w:t>
      </w:r>
      <w:bookmarkEnd w:id="10"/>
    </w:p>
    <w:p w14:paraId="49C2855C" w14:textId="0C97A57D" w:rsidR="001E5C5C" w:rsidRPr="00386AA0" w:rsidRDefault="001E5C5C" w:rsidP="001E5C5C">
      <w:pPr>
        <w:rPr>
          <w:rFonts w:ascii="Arial" w:hAnsi="Arial" w:cs="Arial"/>
          <w:noProof w:val="0"/>
          <w:sz w:val="22"/>
          <w:szCs w:val="22"/>
        </w:rPr>
      </w:pPr>
      <w:r w:rsidRPr="00386AA0">
        <w:rPr>
          <w:rFonts w:ascii="Arial" w:hAnsi="Arial" w:cs="Arial"/>
          <w:noProof w:val="0"/>
          <w:sz w:val="22"/>
          <w:szCs w:val="22"/>
        </w:rPr>
        <w:t xml:space="preserve">The </w:t>
      </w:r>
      <w:proofErr w:type="spellStart"/>
      <w:r w:rsidR="00DF5815">
        <w:rPr>
          <w:rFonts w:ascii="Arial" w:hAnsi="Arial" w:cs="Arial"/>
          <w:noProof w:val="0"/>
          <w:sz w:val="22"/>
          <w:szCs w:val="22"/>
        </w:rPr>
        <w:t>linears</w:t>
      </w:r>
      <w:proofErr w:type="spellEnd"/>
      <w:r w:rsidRPr="00386AA0">
        <w:rPr>
          <w:rFonts w:ascii="Arial" w:hAnsi="Arial" w:cs="Arial"/>
          <w:noProof w:val="0"/>
          <w:sz w:val="22"/>
          <w:szCs w:val="22"/>
        </w:rPr>
        <w:t xml:space="preserve"> dataset is available at </w:t>
      </w:r>
      <w:r>
        <w:rPr>
          <w:rFonts w:ascii="Arial" w:hAnsi="Arial" w:cs="Arial"/>
          <w:noProof w:val="0"/>
          <w:sz w:val="22"/>
          <w:szCs w:val="22"/>
        </w:rPr>
        <w:t>1:25,000 and 1:250,000 scales. It</w:t>
      </w:r>
      <w:r w:rsidRPr="00386AA0">
        <w:rPr>
          <w:rFonts w:ascii="Arial" w:hAnsi="Arial" w:cs="Arial"/>
          <w:noProof w:val="0"/>
          <w:sz w:val="22"/>
          <w:szCs w:val="22"/>
        </w:rPr>
        <w:t xml:space="preserve"> consists of lines attributed with data and metadata regarding </w:t>
      </w:r>
      <w:r>
        <w:rPr>
          <w:rFonts w:ascii="Arial" w:hAnsi="Arial" w:cs="Arial"/>
          <w:noProof w:val="0"/>
          <w:sz w:val="22"/>
          <w:szCs w:val="22"/>
        </w:rPr>
        <w:t xml:space="preserve">mapped </w:t>
      </w:r>
      <w:r w:rsidR="00180818">
        <w:rPr>
          <w:rFonts w:ascii="Arial" w:hAnsi="Arial" w:cs="Arial"/>
          <w:noProof w:val="0"/>
          <w:sz w:val="22"/>
          <w:szCs w:val="22"/>
        </w:rPr>
        <w:t xml:space="preserve">linear </w:t>
      </w:r>
      <w:r>
        <w:rPr>
          <w:rFonts w:ascii="Arial" w:hAnsi="Arial" w:cs="Arial"/>
          <w:noProof w:val="0"/>
          <w:sz w:val="22"/>
          <w:szCs w:val="22"/>
        </w:rPr>
        <w:t>geologica</w:t>
      </w:r>
      <w:r w:rsidR="00F7252D">
        <w:rPr>
          <w:rFonts w:ascii="Arial" w:hAnsi="Arial" w:cs="Arial"/>
          <w:noProof w:val="0"/>
          <w:sz w:val="22"/>
          <w:szCs w:val="22"/>
        </w:rPr>
        <w:t>l</w:t>
      </w:r>
      <w:r>
        <w:rPr>
          <w:rFonts w:ascii="Arial" w:hAnsi="Arial" w:cs="Arial"/>
          <w:noProof w:val="0"/>
          <w:sz w:val="22"/>
          <w:szCs w:val="22"/>
        </w:rPr>
        <w:t xml:space="preserve"> f</w:t>
      </w:r>
      <w:r w:rsidR="00180818">
        <w:rPr>
          <w:rFonts w:ascii="Arial" w:hAnsi="Arial" w:cs="Arial"/>
          <w:noProof w:val="0"/>
          <w:sz w:val="22"/>
          <w:szCs w:val="22"/>
        </w:rPr>
        <w:t>eatures</w:t>
      </w:r>
      <w:r w:rsidRPr="00386AA0">
        <w:rPr>
          <w:rFonts w:ascii="Arial" w:hAnsi="Arial" w:cs="Arial"/>
          <w:noProof w:val="0"/>
          <w:sz w:val="22"/>
          <w:szCs w:val="22"/>
        </w:rPr>
        <w:t>. The attributes available are described in the table below.</w:t>
      </w:r>
    </w:p>
    <w:p w14:paraId="6A729B73" w14:textId="77777777" w:rsidR="001E5C5C" w:rsidRPr="00A17707" w:rsidRDefault="001E5C5C" w:rsidP="00A17707">
      <w:pPr>
        <w:rPr>
          <w:i/>
        </w:rPr>
      </w:pPr>
    </w:p>
    <w:p w14:paraId="6C35ED40" w14:textId="77777777" w:rsidR="00CD1270" w:rsidRDefault="00CD1270" w:rsidP="00CD1270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559"/>
        <w:gridCol w:w="6345"/>
      </w:tblGrid>
      <w:tr w:rsidR="00CD1270" w:rsidRPr="00D46F68" w14:paraId="2C9DCD0C" w14:textId="77777777" w:rsidTr="008E3789">
        <w:tc>
          <w:tcPr>
            <w:tcW w:w="1951" w:type="dxa"/>
          </w:tcPr>
          <w:p w14:paraId="6BDBA0B7" w14:textId="77777777" w:rsidR="00CD1270" w:rsidRPr="00D46F68" w:rsidRDefault="00CD1270" w:rsidP="00690653">
            <w:pPr>
              <w:spacing w:before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NAME</w:t>
            </w:r>
          </w:p>
        </w:tc>
        <w:tc>
          <w:tcPr>
            <w:tcW w:w="1559" w:type="dxa"/>
          </w:tcPr>
          <w:p w14:paraId="63B17F0B" w14:textId="77777777" w:rsidR="00CD1270" w:rsidRPr="00D46F68" w:rsidRDefault="00CD1270" w:rsidP="00690653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TYPE</w:t>
            </w:r>
          </w:p>
        </w:tc>
        <w:tc>
          <w:tcPr>
            <w:tcW w:w="6345" w:type="dxa"/>
          </w:tcPr>
          <w:p w14:paraId="2B63BEDC" w14:textId="77777777" w:rsidR="00CD1270" w:rsidRPr="00D46F68" w:rsidRDefault="00CD1270" w:rsidP="00690653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DESCRIPTION</w:t>
            </w:r>
          </w:p>
        </w:tc>
      </w:tr>
      <w:tr w:rsidR="00CD1270" w:rsidRPr="008E4974" w14:paraId="7D089C21" w14:textId="77777777" w:rsidTr="008E3789">
        <w:tc>
          <w:tcPr>
            <w:tcW w:w="1951" w:type="dxa"/>
          </w:tcPr>
          <w:p w14:paraId="3CD01801" w14:textId="77777777" w:rsidR="00CD1270" w:rsidRPr="00D46F68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linecode</w:t>
            </w:r>
          </w:p>
        </w:tc>
        <w:tc>
          <w:tcPr>
            <w:tcW w:w="1559" w:type="dxa"/>
          </w:tcPr>
          <w:p w14:paraId="1635C59E" w14:textId="31F02167" w:rsidR="00CD1270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27EAFD6A" w14:textId="77777777" w:rsidR="00CD1270" w:rsidRPr="008E4974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Alphanumeric 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code used 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to categorise and symbolise 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the line.</w:t>
            </w:r>
          </w:p>
        </w:tc>
      </w:tr>
      <w:tr w:rsidR="00CD1270" w:rsidRPr="008E4974" w14:paraId="1D890ADE" w14:textId="77777777" w:rsidTr="008E3789">
        <w:tc>
          <w:tcPr>
            <w:tcW w:w="1951" w:type="dxa"/>
          </w:tcPr>
          <w:p w14:paraId="4E5A88E9" w14:textId="77777777" w:rsidR="00CD1270" w:rsidRPr="00D46F68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feature</w:t>
            </w:r>
          </w:p>
        </w:tc>
        <w:tc>
          <w:tcPr>
            <w:tcW w:w="1559" w:type="dxa"/>
          </w:tcPr>
          <w:p w14:paraId="02433448" w14:textId="3CBA3296" w:rsidR="00CD1270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67395544" w14:textId="0A02C54C" w:rsidR="00CD1270" w:rsidRPr="008E4974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Broad categorisation of the feature </w:t>
            </w:r>
            <w:proofErr w:type="gramStart"/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e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g.</w:t>
            </w:r>
            <w:proofErr w:type="gramEnd"/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lineament or form line</w:t>
            </w:r>
          </w:p>
        </w:tc>
      </w:tr>
      <w:tr w:rsidR="00CD1270" w:rsidRPr="008E4974" w14:paraId="59E55EAB" w14:textId="77777777" w:rsidTr="008E3789">
        <w:tc>
          <w:tcPr>
            <w:tcW w:w="1951" w:type="dxa"/>
          </w:tcPr>
          <w:p w14:paraId="599BE6A9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feature_desc</w:t>
            </w:r>
            <w:proofErr w:type="spellEnd"/>
          </w:p>
          <w:p w14:paraId="2D72A61D" w14:textId="6521DF70" w:rsidR="00BC724B" w:rsidRPr="00BC724B" w:rsidRDefault="00BC724B" w:rsidP="005705F3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BC724B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feat_desc</w:t>
            </w:r>
            <w:proofErr w:type="spellEnd"/>
          </w:p>
        </w:tc>
        <w:tc>
          <w:tcPr>
            <w:tcW w:w="1559" w:type="dxa"/>
          </w:tcPr>
          <w:p w14:paraId="225B7A9B" w14:textId="01602A0C" w:rsidR="00CD1270" w:rsidRPr="00D46F68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2A7B5E82" w14:textId="2A033151" w:rsidR="00CD1270" w:rsidRPr="008E4974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Description of the feature </w:t>
            </w:r>
            <w:proofErr w:type="gramStart"/>
            <w:r>
              <w:rPr>
                <w:rFonts w:ascii="Arial" w:hAnsi="Arial" w:cs="Arial"/>
                <w:noProof w:val="0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dune crest.</w:t>
            </w:r>
          </w:p>
        </w:tc>
      </w:tr>
      <w:tr w:rsidR="00CD1270" w:rsidRPr="008E4974" w14:paraId="5802EF05" w14:textId="77777777" w:rsidTr="008E3789">
        <w:tc>
          <w:tcPr>
            <w:tcW w:w="1951" w:type="dxa"/>
          </w:tcPr>
          <w:p w14:paraId="1D50CBCC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obs_method</w:t>
            </w:r>
            <w:proofErr w:type="spellEnd"/>
          </w:p>
        </w:tc>
        <w:tc>
          <w:tcPr>
            <w:tcW w:w="1559" w:type="dxa"/>
          </w:tcPr>
          <w:p w14:paraId="3FA7227B" w14:textId="0D7546A5" w:rsidR="00CD1270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09E2AC91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Method used to map the feature.</w:t>
            </w:r>
          </w:p>
        </w:tc>
      </w:tr>
      <w:tr w:rsidR="00CD1270" w:rsidRPr="008E4974" w14:paraId="5621D885" w14:textId="77777777" w:rsidTr="008E3789">
        <w:tc>
          <w:tcPr>
            <w:tcW w:w="1951" w:type="dxa"/>
          </w:tcPr>
          <w:p w14:paraId="03988370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source</w:t>
            </w:r>
          </w:p>
        </w:tc>
        <w:tc>
          <w:tcPr>
            <w:tcW w:w="1559" w:type="dxa"/>
          </w:tcPr>
          <w:p w14:paraId="0CF71364" w14:textId="705E30A4" w:rsidR="00CD1270" w:rsidRDefault="007F046B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345" w:type="dxa"/>
          </w:tcPr>
          <w:p w14:paraId="7DAFA38A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Source of the data.</w:t>
            </w:r>
          </w:p>
        </w:tc>
      </w:tr>
      <w:tr w:rsidR="00CD1270" w:rsidRPr="008E4974" w14:paraId="0D9C078E" w14:textId="77777777" w:rsidTr="008E3789">
        <w:tc>
          <w:tcPr>
            <w:tcW w:w="1951" w:type="dxa"/>
          </w:tcPr>
          <w:p w14:paraId="6B7C5C07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capt_scale</w:t>
            </w:r>
            <w:proofErr w:type="spellEnd"/>
          </w:p>
        </w:tc>
        <w:tc>
          <w:tcPr>
            <w:tcW w:w="1559" w:type="dxa"/>
          </w:tcPr>
          <w:p w14:paraId="1CE36019" w14:textId="57E1436C" w:rsidR="005705F3" w:rsidRDefault="0002088A" w:rsidP="005A54A7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345" w:type="dxa"/>
          </w:tcPr>
          <w:p w14:paraId="59EA53C1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Designated scale data was captured.</w:t>
            </w:r>
          </w:p>
        </w:tc>
      </w:tr>
      <w:tr w:rsidR="00CD1270" w:rsidRPr="008E4974" w14:paraId="60604AAE" w14:textId="77777777" w:rsidTr="008E3789">
        <w:tc>
          <w:tcPr>
            <w:tcW w:w="1951" w:type="dxa"/>
          </w:tcPr>
          <w:p w14:paraId="35DA9067" w14:textId="3CE1773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capt_</w:t>
            </w:r>
            <w:r w:rsidR="00A16234"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  <w:proofErr w:type="spellEnd"/>
          </w:p>
        </w:tc>
        <w:tc>
          <w:tcPr>
            <w:tcW w:w="1559" w:type="dxa"/>
          </w:tcPr>
          <w:p w14:paraId="1CE293A4" w14:textId="0858FF8C" w:rsidR="008B1372" w:rsidRDefault="00CD1270" w:rsidP="001270B9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</w:t>
            </w:r>
            <w:r w:rsidR="001270B9">
              <w:rPr>
                <w:rFonts w:ascii="Arial" w:hAnsi="Arial" w:cs="Arial"/>
                <w:noProof w:val="0"/>
                <w:sz w:val="22"/>
                <w:szCs w:val="22"/>
              </w:rPr>
              <w:t>e</w:t>
            </w:r>
          </w:p>
        </w:tc>
        <w:tc>
          <w:tcPr>
            <w:tcW w:w="6345" w:type="dxa"/>
          </w:tcPr>
          <w:p w14:paraId="3B46B459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captured.</w:t>
            </w:r>
          </w:p>
          <w:p w14:paraId="228195E6" w14:textId="77777777" w:rsidR="00CD1270" w:rsidRDefault="00CD1270" w:rsidP="005705F3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NB: Data was migrated from a previous data model on 28/08/2020</w:t>
            </w:r>
          </w:p>
        </w:tc>
      </w:tr>
      <w:tr w:rsidR="00CD1270" w:rsidRPr="008E4974" w14:paraId="5B3A7496" w14:textId="77777777" w:rsidTr="008E3789">
        <w:tc>
          <w:tcPr>
            <w:tcW w:w="1951" w:type="dxa"/>
          </w:tcPr>
          <w:p w14:paraId="691DE2E7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mod_date</w:t>
            </w:r>
            <w:proofErr w:type="spellEnd"/>
          </w:p>
        </w:tc>
        <w:tc>
          <w:tcPr>
            <w:tcW w:w="1559" w:type="dxa"/>
          </w:tcPr>
          <w:p w14:paraId="3A96B520" w14:textId="0B07C83C" w:rsidR="008B1372" w:rsidRDefault="00CD1270" w:rsidP="001270B9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</w:p>
        </w:tc>
        <w:tc>
          <w:tcPr>
            <w:tcW w:w="6345" w:type="dxa"/>
          </w:tcPr>
          <w:p w14:paraId="42AF541B" w14:textId="77777777" w:rsidR="00CD1270" w:rsidRDefault="00CD1270" w:rsidP="00690653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last updated.</w:t>
            </w:r>
          </w:p>
        </w:tc>
      </w:tr>
      <w:tr w:rsidR="008E3789" w:rsidRPr="008E4974" w14:paraId="1C532ED4" w14:textId="77777777" w:rsidTr="008E378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DD78" w14:textId="77777777" w:rsidR="008E3789" w:rsidRPr="008E3789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8E3789">
              <w:rPr>
                <w:rFonts w:ascii="Arial" w:hAnsi="Arial" w:cs="Arial"/>
                <w:noProof w:val="0"/>
                <w:sz w:val="22"/>
                <w:szCs w:val="22"/>
              </w:rPr>
              <w:t>sdeobjectid</w:t>
            </w:r>
            <w:proofErr w:type="spellEnd"/>
          </w:p>
          <w:p w14:paraId="72C00DDF" w14:textId="77777777" w:rsidR="008E3789" w:rsidRPr="00A17707" w:rsidRDefault="008E3789" w:rsidP="00531557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A17707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sdeobjid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1694" w14:textId="3073EC7E" w:rsidR="001270B9" w:rsidRPr="0002088A" w:rsidRDefault="008E3789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FB43" w14:textId="24225211" w:rsidR="008E3789" w:rsidRPr="008E4974" w:rsidRDefault="008E3789" w:rsidP="00386AA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Primary key for the linear record in the MRT database</w:t>
            </w:r>
          </w:p>
        </w:tc>
      </w:tr>
    </w:tbl>
    <w:p w14:paraId="4C569572" w14:textId="6D0CD61D" w:rsidR="00CD1270" w:rsidRDefault="00CD1270" w:rsidP="00EC568F">
      <w:pPr>
        <w:tabs>
          <w:tab w:val="left" w:pos="0"/>
        </w:tabs>
        <w:spacing w:after="120"/>
        <w:rPr>
          <w:rFonts w:ascii="Arial" w:hAnsi="Arial" w:cs="Arial"/>
          <w:noProof w:val="0"/>
        </w:rPr>
      </w:pPr>
    </w:p>
    <w:p w14:paraId="33D4B5C8" w14:textId="77777777" w:rsidR="006969A6" w:rsidRDefault="006969A6">
      <w:pPr>
        <w:rPr>
          <w:ins w:id="11" w:author="Bowerman, Jo-Anne" w:date="2022-11-23T18:34:00Z"/>
          <w:rFonts w:ascii="Arial" w:hAnsi="Arial" w:cs="Arial"/>
          <w:b/>
          <w:noProof w:val="0"/>
          <w:sz w:val="24"/>
          <w:szCs w:val="24"/>
        </w:rPr>
      </w:pPr>
      <w:ins w:id="12" w:author="Bowerman, Jo-Anne" w:date="2022-11-23T18:34:00Z">
        <w:r>
          <w:rPr>
            <w:rFonts w:ascii="Arial" w:hAnsi="Arial" w:cs="Arial"/>
            <w:i/>
            <w:noProof w:val="0"/>
            <w:sz w:val="24"/>
            <w:szCs w:val="24"/>
          </w:rPr>
          <w:br w:type="page"/>
        </w:r>
      </w:ins>
    </w:p>
    <w:p w14:paraId="52587F51" w14:textId="6A755F44" w:rsidR="008A4762" w:rsidRDefault="00C22DFA" w:rsidP="008A4762">
      <w:pPr>
        <w:pStyle w:val="Heading2"/>
        <w:rPr>
          <w:rFonts w:cs="Arial"/>
          <w:i/>
          <w:noProof w:val="0"/>
          <w:szCs w:val="24"/>
        </w:rPr>
      </w:pPr>
      <w:bookmarkStart w:id="13" w:name="_Toc120700763"/>
      <w:r>
        <w:rPr>
          <w:rFonts w:cs="Arial"/>
          <w:noProof w:val="0"/>
          <w:szCs w:val="24"/>
        </w:rPr>
        <w:lastRenderedPageBreak/>
        <w:t>GEOLOGY</w:t>
      </w:r>
      <w:r w:rsidR="008A4762">
        <w:rPr>
          <w:rFonts w:cs="Arial"/>
          <w:noProof w:val="0"/>
          <w:szCs w:val="24"/>
        </w:rPr>
        <w:t xml:space="preserve"> U</w:t>
      </w:r>
      <w:r>
        <w:rPr>
          <w:rFonts w:cs="Arial"/>
          <w:noProof w:val="0"/>
          <w:szCs w:val="24"/>
        </w:rPr>
        <w:t>NITS</w:t>
      </w:r>
      <w:r w:rsidR="00364F27">
        <w:rPr>
          <w:rFonts w:cs="Arial"/>
          <w:noProof w:val="0"/>
          <w:szCs w:val="24"/>
        </w:rPr>
        <w:t xml:space="preserve"> </w:t>
      </w:r>
      <w:r w:rsidR="00F7252D">
        <w:rPr>
          <w:rFonts w:cs="Arial"/>
          <w:noProof w:val="0"/>
          <w:szCs w:val="24"/>
        </w:rPr>
        <w:t>(geology_units25k, geology_units250k and geology_units500k)</w:t>
      </w:r>
      <w:bookmarkEnd w:id="13"/>
    </w:p>
    <w:p w14:paraId="203C02CD" w14:textId="1B9F9576" w:rsidR="00F7252D" w:rsidRPr="00386AA0" w:rsidRDefault="00F7252D" w:rsidP="00F7252D">
      <w:pPr>
        <w:rPr>
          <w:rFonts w:ascii="Arial" w:hAnsi="Arial" w:cs="Arial"/>
          <w:noProof w:val="0"/>
          <w:sz w:val="22"/>
          <w:szCs w:val="22"/>
        </w:rPr>
      </w:pPr>
      <w:r w:rsidRPr="00386AA0">
        <w:rPr>
          <w:rFonts w:ascii="Arial" w:hAnsi="Arial" w:cs="Arial"/>
          <w:noProof w:val="0"/>
          <w:sz w:val="22"/>
          <w:szCs w:val="22"/>
        </w:rPr>
        <w:t xml:space="preserve">The </w:t>
      </w:r>
      <w:r>
        <w:rPr>
          <w:rFonts w:ascii="Arial" w:hAnsi="Arial" w:cs="Arial"/>
          <w:noProof w:val="0"/>
          <w:sz w:val="22"/>
          <w:szCs w:val="22"/>
        </w:rPr>
        <w:t xml:space="preserve">geology </w:t>
      </w:r>
      <w:proofErr w:type="gramStart"/>
      <w:r>
        <w:rPr>
          <w:rFonts w:ascii="Arial" w:hAnsi="Arial" w:cs="Arial"/>
          <w:noProof w:val="0"/>
          <w:sz w:val="22"/>
          <w:szCs w:val="22"/>
        </w:rPr>
        <w:t>units</w:t>
      </w:r>
      <w:proofErr w:type="gramEnd"/>
      <w:r w:rsidRPr="00386AA0">
        <w:rPr>
          <w:rFonts w:ascii="Arial" w:hAnsi="Arial" w:cs="Arial"/>
          <w:noProof w:val="0"/>
          <w:sz w:val="22"/>
          <w:szCs w:val="22"/>
        </w:rPr>
        <w:t xml:space="preserve"> dataset is available at all three scales and consists of </w:t>
      </w:r>
      <w:r>
        <w:rPr>
          <w:rFonts w:ascii="Arial" w:hAnsi="Arial" w:cs="Arial"/>
          <w:noProof w:val="0"/>
          <w:sz w:val="22"/>
          <w:szCs w:val="22"/>
        </w:rPr>
        <w:t>polygons</w:t>
      </w:r>
      <w:r w:rsidRPr="00386AA0">
        <w:rPr>
          <w:rFonts w:ascii="Arial" w:hAnsi="Arial" w:cs="Arial"/>
          <w:noProof w:val="0"/>
          <w:sz w:val="22"/>
          <w:szCs w:val="22"/>
        </w:rPr>
        <w:t xml:space="preserve"> attributed with data and metadata regarding geological units. The attributes available are described in the table below.</w:t>
      </w:r>
    </w:p>
    <w:p w14:paraId="207F0881" w14:textId="756582D1" w:rsidR="008A4762" w:rsidRPr="00D46F68" w:rsidRDefault="008A4762" w:rsidP="00EC568F">
      <w:pPr>
        <w:tabs>
          <w:tab w:val="left" w:pos="0"/>
        </w:tabs>
        <w:spacing w:after="120"/>
        <w:rPr>
          <w:rFonts w:ascii="Arial" w:hAnsi="Arial" w:cs="Arial"/>
          <w:noProof w:val="0"/>
        </w:rPr>
      </w:pPr>
      <w:r>
        <w:rPr>
          <w:rFonts w:ascii="Arial" w:hAnsi="Arial" w:cs="Arial"/>
          <w:noProof w:val="0"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701"/>
        <w:gridCol w:w="6061"/>
      </w:tblGrid>
      <w:tr w:rsidR="00EC568F" w:rsidRPr="00D46F68" w14:paraId="0DBFECD5" w14:textId="77777777" w:rsidTr="00A17707">
        <w:tc>
          <w:tcPr>
            <w:tcW w:w="2093" w:type="dxa"/>
          </w:tcPr>
          <w:p w14:paraId="294C2039" w14:textId="77777777" w:rsidR="00EC568F" w:rsidRPr="00D46F68" w:rsidRDefault="00EC568F" w:rsidP="00116596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NAME</w:t>
            </w:r>
          </w:p>
        </w:tc>
        <w:tc>
          <w:tcPr>
            <w:tcW w:w="1701" w:type="dxa"/>
          </w:tcPr>
          <w:p w14:paraId="687D05E5" w14:textId="77777777" w:rsidR="00EC568F" w:rsidRPr="00D46F68" w:rsidRDefault="00EC568F" w:rsidP="00116596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TYPE</w:t>
            </w:r>
          </w:p>
        </w:tc>
        <w:tc>
          <w:tcPr>
            <w:tcW w:w="6061" w:type="dxa"/>
          </w:tcPr>
          <w:p w14:paraId="1F57FE35" w14:textId="77777777" w:rsidR="00EC568F" w:rsidRPr="00D46F68" w:rsidRDefault="00EC568F" w:rsidP="00116596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DESCRIPTION</w:t>
            </w:r>
          </w:p>
        </w:tc>
      </w:tr>
      <w:tr w:rsidR="00EC568F" w:rsidRPr="00D46F68" w14:paraId="07EBBCB4" w14:textId="77777777" w:rsidTr="00A17707">
        <w:tc>
          <w:tcPr>
            <w:tcW w:w="2093" w:type="dxa"/>
          </w:tcPr>
          <w:p w14:paraId="16ED55FD" w14:textId="618AB9F5" w:rsidR="00EC568F" w:rsidRPr="00D46F68" w:rsidRDefault="008A4762" w:rsidP="00116596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map_symb</w:t>
            </w:r>
            <w:proofErr w:type="spellEnd"/>
          </w:p>
        </w:tc>
        <w:tc>
          <w:tcPr>
            <w:tcW w:w="1701" w:type="dxa"/>
          </w:tcPr>
          <w:p w14:paraId="2A087DA3" w14:textId="508DAC90" w:rsidR="00EC568F" w:rsidRPr="00D46F68" w:rsidRDefault="007F046B" w:rsidP="00116596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22C8AEEF" w14:textId="79270DA7" w:rsidR="00EC568F" w:rsidRPr="008E4974" w:rsidRDefault="00BF6030" w:rsidP="00116596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Letter symbol for the rock unit which appears on the published map.</w:t>
            </w:r>
          </w:p>
        </w:tc>
      </w:tr>
      <w:tr w:rsidR="005338CC" w:rsidRPr="00D46F68" w14:paraId="7E44F0AB" w14:textId="77777777" w:rsidTr="00A17707">
        <w:tc>
          <w:tcPr>
            <w:tcW w:w="2093" w:type="dxa"/>
          </w:tcPr>
          <w:p w14:paraId="587A0375" w14:textId="77777777" w:rsidR="005338CC" w:rsidRDefault="005338CC" w:rsidP="005338CC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map_symb_250k</w:t>
            </w:r>
          </w:p>
          <w:p w14:paraId="22A0CE7E" w14:textId="6603A16E" w:rsidR="00E66734" w:rsidRPr="00E66734" w:rsidRDefault="00E66734" w:rsidP="004342BE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r w:rsidRPr="00E66734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symb</w:t>
            </w:r>
            <w:r w:rsidR="005A358D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_250k</w:t>
            </w:r>
          </w:p>
        </w:tc>
        <w:tc>
          <w:tcPr>
            <w:tcW w:w="1701" w:type="dxa"/>
          </w:tcPr>
          <w:p w14:paraId="0E1E6AE1" w14:textId="33AD6B17" w:rsidR="005338CC" w:rsidRPr="00D46F68" w:rsidRDefault="005338CC" w:rsidP="005338CC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66C1B7A0" w14:textId="77777777" w:rsidR="005338CC" w:rsidRDefault="005338CC" w:rsidP="005338CC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Parent 250k 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symbol for the rock unit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  <w:p w14:paraId="3FF6E892" w14:textId="30AE7075" w:rsidR="004F388B" w:rsidRPr="00D46F68" w:rsidRDefault="004F388B" w:rsidP="004F388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B857FC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F388B" w:rsidRPr="00D46F68" w14:paraId="45DDDB8B" w14:textId="77777777" w:rsidTr="00A17707">
        <w:tc>
          <w:tcPr>
            <w:tcW w:w="2093" w:type="dxa"/>
          </w:tcPr>
          <w:p w14:paraId="42510795" w14:textId="3BC323A1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map_symb_500k</w:t>
            </w:r>
          </w:p>
          <w:p w14:paraId="6BD0A5C1" w14:textId="75F3F80B" w:rsidR="004F388B" w:rsidRDefault="004F388B" w:rsidP="00CB5247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E66734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symb</w:t>
            </w:r>
            <w:r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_500k</w:t>
            </w:r>
          </w:p>
        </w:tc>
        <w:tc>
          <w:tcPr>
            <w:tcW w:w="1701" w:type="dxa"/>
          </w:tcPr>
          <w:p w14:paraId="3E73BB99" w14:textId="4E3CBF13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0938CCF0" w14:textId="7777777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Parent 500k 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symbol for the rock unit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  <w:p w14:paraId="78F0B85E" w14:textId="15A0354B" w:rsidR="004F388B" w:rsidRDefault="004F388B" w:rsidP="004F388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B857FC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</w:t>
            </w:r>
            <w:r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0</w:t>
            </w:r>
            <w:r w:rsidRPr="00B857FC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5338CC" w:rsidRPr="00D46F68" w14:paraId="6BFA2E3D" w14:textId="77777777" w:rsidTr="00A17707">
        <w:tc>
          <w:tcPr>
            <w:tcW w:w="2093" w:type="dxa"/>
          </w:tcPr>
          <w:p w14:paraId="79B2E981" w14:textId="27887471" w:rsidR="005338CC" w:rsidRPr="00D46F68" w:rsidRDefault="005338CC" w:rsidP="005338CC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rcode</w:t>
            </w:r>
            <w:proofErr w:type="spellEnd"/>
          </w:p>
        </w:tc>
        <w:tc>
          <w:tcPr>
            <w:tcW w:w="1701" w:type="dxa"/>
          </w:tcPr>
          <w:p w14:paraId="5FB4E8D5" w14:textId="3C3486FF" w:rsidR="005338CC" w:rsidRPr="0002088A" w:rsidRDefault="005338CC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061" w:type="dxa"/>
          </w:tcPr>
          <w:p w14:paraId="3A550DAB" w14:textId="03267020" w:rsidR="005338CC" w:rsidRPr="00D46F68" w:rsidRDefault="005338CC" w:rsidP="005338CC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Numeric code used for rock unit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F388B" w:rsidRPr="00D46F68" w14:paraId="0C37DEDF" w14:textId="77777777" w:rsidTr="00A17707">
        <w:tc>
          <w:tcPr>
            <w:tcW w:w="2093" w:type="dxa"/>
          </w:tcPr>
          <w:p w14:paraId="055F1566" w14:textId="0F50AD74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rcode_250k</w:t>
            </w:r>
          </w:p>
        </w:tc>
        <w:tc>
          <w:tcPr>
            <w:tcW w:w="1701" w:type="dxa"/>
          </w:tcPr>
          <w:p w14:paraId="2BC493CB" w14:textId="251B00E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061" w:type="dxa"/>
          </w:tcPr>
          <w:p w14:paraId="0CB0E5FA" w14:textId="7777777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Parent 250k n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umeric code used for rock unit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  <w:p w14:paraId="2F668CE4" w14:textId="37121D11" w:rsidR="004F388B" w:rsidRPr="008E4974" w:rsidRDefault="004F388B" w:rsidP="004F388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B857FC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F388B" w:rsidRPr="00D46F68" w14:paraId="74693516" w14:textId="77777777" w:rsidTr="00A17707">
        <w:tc>
          <w:tcPr>
            <w:tcW w:w="2093" w:type="dxa"/>
          </w:tcPr>
          <w:p w14:paraId="5871DDA2" w14:textId="00E0EA55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rcode_500k</w:t>
            </w:r>
          </w:p>
        </w:tc>
        <w:tc>
          <w:tcPr>
            <w:tcW w:w="1701" w:type="dxa"/>
          </w:tcPr>
          <w:p w14:paraId="23507562" w14:textId="1B4E32E4" w:rsidR="004F388B" w:rsidRDefault="004F388B" w:rsidP="004F388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061" w:type="dxa"/>
          </w:tcPr>
          <w:p w14:paraId="239CD363" w14:textId="767714A0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Parent 500k n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umeric code used for rock unit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  <w:p w14:paraId="60B3FFCD" w14:textId="52663BD4" w:rsidR="004F388B" w:rsidRPr="008E4974" w:rsidRDefault="004F388B" w:rsidP="004F388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B857FC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</w:t>
            </w:r>
            <w:r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0</w:t>
            </w:r>
            <w:r w:rsidRPr="00B857FC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F388B" w:rsidRPr="00D46F68" w14:paraId="04EDDD2B" w14:textId="77777777" w:rsidTr="00A17707">
        <w:tc>
          <w:tcPr>
            <w:tcW w:w="2093" w:type="dxa"/>
          </w:tcPr>
          <w:p w14:paraId="72D0E07D" w14:textId="01CD32C3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description</w:t>
            </w:r>
          </w:p>
          <w:p w14:paraId="060C52E3" w14:textId="508221B1" w:rsidR="004F388B" w:rsidRPr="00065FD7" w:rsidRDefault="004F388B" w:rsidP="004F388B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r w:rsidRPr="00065FD7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desc</w:t>
            </w:r>
          </w:p>
        </w:tc>
        <w:tc>
          <w:tcPr>
            <w:tcW w:w="1701" w:type="dxa"/>
          </w:tcPr>
          <w:p w14:paraId="21D48970" w14:textId="3B24A5A0" w:rsidR="004F388B" w:rsidRPr="0002088A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71A93F4A" w14:textId="1A02715B" w:rsidR="004F388B" w:rsidRPr="008E4974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escription of the rock unit.</w:t>
            </w:r>
          </w:p>
        </w:tc>
      </w:tr>
      <w:tr w:rsidR="004F388B" w:rsidRPr="00D46F68" w14:paraId="389797D6" w14:textId="77777777" w:rsidTr="00A17707">
        <w:tc>
          <w:tcPr>
            <w:tcW w:w="2093" w:type="dxa"/>
          </w:tcPr>
          <w:p w14:paraId="2A34A912" w14:textId="5D13A59B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strat_name</w:t>
            </w:r>
            <w:proofErr w:type="spellEnd"/>
          </w:p>
        </w:tc>
        <w:tc>
          <w:tcPr>
            <w:tcW w:w="1701" w:type="dxa"/>
          </w:tcPr>
          <w:p w14:paraId="4146DAE6" w14:textId="765BC25C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56488EB5" w14:textId="0B41E1E5" w:rsidR="004F388B" w:rsidRPr="008E4974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Name of stratigraphic unit.</w:t>
            </w:r>
          </w:p>
        </w:tc>
      </w:tr>
      <w:tr w:rsidR="004F388B" w:rsidRPr="00D46F68" w14:paraId="678DD855" w14:textId="77777777" w:rsidTr="00A17707">
        <w:tc>
          <w:tcPr>
            <w:tcW w:w="2093" w:type="dxa"/>
          </w:tcPr>
          <w:p w14:paraId="16C5E35A" w14:textId="7FB6BB95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supergroup</w:t>
            </w:r>
          </w:p>
        </w:tc>
        <w:tc>
          <w:tcPr>
            <w:tcW w:w="1701" w:type="dxa"/>
          </w:tcPr>
          <w:p w14:paraId="40AFB64F" w14:textId="42DD5C39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2FF1BA89" w14:textId="44197D11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Supergroup or major stratigraphic subdivision.</w:t>
            </w:r>
          </w:p>
        </w:tc>
      </w:tr>
      <w:tr w:rsidR="004F388B" w:rsidRPr="00D46F68" w14:paraId="2E7645C6" w14:textId="77777777" w:rsidTr="00A17707">
        <w:tc>
          <w:tcPr>
            <w:tcW w:w="2093" w:type="dxa"/>
          </w:tcPr>
          <w:p w14:paraId="615DFE87" w14:textId="2F5963C1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grp</w:t>
            </w:r>
          </w:p>
        </w:tc>
        <w:tc>
          <w:tcPr>
            <w:tcW w:w="1701" w:type="dxa"/>
          </w:tcPr>
          <w:p w14:paraId="6DFA7D92" w14:textId="10B9B657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3DB045E5" w14:textId="20DFC67A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Group name or equivalent.</w:t>
            </w:r>
          </w:p>
        </w:tc>
      </w:tr>
      <w:tr w:rsidR="004F388B" w:rsidRPr="00D46F68" w14:paraId="4C730485" w14:textId="77777777" w:rsidTr="00A17707">
        <w:tc>
          <w:tcPr>
            <w:tcW w:w="2093" w:type="dxa"/>
          </w:tcPr>
          <w:p w14:paraId="72C2FC57" w14:textId="5EE655EB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subgroup</w:t>
            </w:r>
          </w:p>
        </w:tc>
        <w:tc>
          <w:tcPr>
            <w:tcW w:w="1701" w:type="dxa"/>
          </w:tcPr>
          <w:p w14:paraId="3D579236" w14:textId="5B80BEF4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6390FE27" w14:textId="43CDECDE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Subgroup name or equivalent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F388B" w:rsidRPr="00D46F68" w14:paraId="3B2ADE80" w14:textId="77777777" w:rsidTr="00A17707">
        <w:tc>
          <w:tcPr>
            <w:tcW w:w="2093" w:type="dxa"/>
          </w:tcPr>
          <w:p w14:paraId="634E59D8" w14:textId="50B86C62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formation</w:t>
            </w:r>
          </w:p>
        </w:tc>
        <w:tc>
          <w:tcPr>
            <w:tcW w:w="1701" w:type="dxa"/>
          </w:tcPr>
          <w:p w14:paraId="4FD9988C" w14:textId="78FB6581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69BE0DF8" w14:textId="4E04E37A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Formation name or equivalent.</w:t>
            </w:r>
          </w:p>
        </w:tc>
      </w:tr>
      <w:tr w:rsidR="004F388B" w:rsidRPr="00D46F68" w14:paraId="6DC94308" w14:textId="77777777" w:rsidTr="00A17707">
        <w:tc>
          <w:tcPr>
            <w:tcW w:w="2093" w:type="dxa"/>
          </w:tcPr>
          <w:p w14:paraId="0941890D" w14:textId="5D90784A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member </w:t>
            </w:r>
          </w:p>
        </w:tc>
        <w:tc>
          <w:tcPr>
            <w:tcW w:w="1701" w:type="dxa"/>
          </w:tcPr>
          <w:p w14:paraId="32335D6A" w14:textId="17217155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77936CFE" w14:textId="2C97AF90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Member or equivalent.</w:t>
            </w:r>
          </w:p>
        </w:tc>
      </w:tr>
      <w:tr w:rsidR="004F388B" w:rsidRPr="00D46F68" w14:paraId="6C47A59C" w14:textId="77777777" w:rsidTr="00A17707">
        <w:tc>
          <w:tcPr>
            <w:tcW w:w="2093" w:type="dxa"/>
          </w:tcPr>
          <w:p w14:paraId="25644D20" w14:textId="7777777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ga_strat_no</w:t>
            </w:r>
            <w:proofErr w:type="spellEnd"/>
          </w:p>
          <w:p w14:paraId="3CC9496B" w14:textId="5C7F0025" w:rsidR="004F388B" w:rsidRPr="00B25899" w:rsidRDefault="004F388B" w:rsidP="004F388B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B25899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ga_stratno</w:t>
            </w:r>
            <w:proofErr w:type="spellEnd"/>
          </w:p>
        </w:tc>
        <w:tc>
          <w:tcPr>
            <w:tcW w:w="1701" w:type="dxa"/>
          </w:tcPr>
          <w:p w14:paraId="11125C2D" w14:textId="3B59F6F4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0866D6B5" w14:textId="3CEBCDAC" w:rsidR="004F388B" w:rsidRPr="008E4974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A link to the corresponding entry in the Australian Stratigraphic Units Database.</w:t>
            </w:r>
          </w:p>
        </w:tc>
      </w:tr>
      <w:tr w:rsidR="004F388B" w:rsidRPr="00D46F68" w14:paraId="288D2D0D" w14:textId="77777777" w:rsidTr="00A17707">
        <w:tc>
          <w:tcPr>
            <w:tcW w:w="2093" w:type="dxa"/>
          </w:tcPr>
          <w:p w14:paraId="77CCC12F" w14:textId="3758F28C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region</w:t>
            </w:r>
          </w:p>
        </w:tc>
        <w:tc>
          <w:tcPr>
            <w:tcW w:w="1701" w:type="dxa"/>
          </w:tcPr>
          <w:p w14:paraId="051C1EFD" w14:textId="52AEB1FD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22DD8D94" w14:textId="77777777" w:rsidR="004F388B" w:rsidRPr="008E4974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Tectono-stratigraphic region</w:t>
            </w:r>
          </w:p>
        </w:tc>
      </w:tr>
      <w:tr w:rsidR="004F388B" w:rsidRPr="00D46F68" w14:paraId="6A518D79" w14:textId="77777777" w:rsidTr="00A17707">
        <w:tc>
          <w:tcPr>
            <w:tcW w:w="2093" w:type="dxa"/>
          </w:tcPr>
          <w:p w14:paraId="2C8DB58C" w14:textId="7777777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E7318A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max_faunizone</w:t>
            </w:r>
            <w:proofErr w:type="spellEnd"/>
          </w:p>
          <w:p w14:paraId="5D28EA82" w14:textId="540F88F6" w:rsidR="004F388B" w:rsidRPr="004B04A5" w:rsidRDefault="004F388B" w:rsidP="004F388B">
            <w:pPr>
              <w:spacing w:after="120"/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</w:pPr>
            <w:proofErr w:type="spellStart"/>
            <w:r w:rsidRPr="004B04A5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  <w:t>max_age_f</w:t>
            </w:r>
            <w:proofErr w:type="spellEnd"/>
          </w:p>
        </w:tc>
        <w:tc>
          <w:tcPr>
            <w:tcW w:w="1701" w:type="dxa"/>
          </w:tcPr>
          <w:p w14:paraId="05B95D10" w14:textId="56577912" w:rsidR="004F388B" w:rsidRPr="0002088A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3333EE81" w14:textId="0A41CE1C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Additional palaeontological information relating to the maximum age of the unit.</w:t>
            </w:r>
          </w:p>
        </w:tc>
      </w:tr>
      <w:tr w:rsidR="004F388B" w:rsidRPr="00D46F68" w14:paraId="5D718924" w14:textId="77777777" w:rsidTr="00A17707">
        <w:tc>
          <w:tcPr>
            <w:tcW w:w="2093" w:type="dxa"/>
          </w:tcPr>
          <w:p w14:paraId="3CA20507" w14:textId="7777777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_faunizone</w:t>
            </w:r>
            <w:proofErr w:type="spellEnd"/>
          </w:p>
          <w:p w14:paraId="7750EC1A" w14:textId="359065AD" w:rsidR="004F388B" w:rsidRPr="004B04A5" w:rsidRDefault="004F388B" w:rsidP="004F388B">
            <w:pPr>
              <w:spacing w:after="120"/>
              <w:rPr>
                <w:rFonts w:ascii="Arial" w:hAnsi="Arial" w:cs="Arial"/>
                <w:i/>
                <w:iCs/>
                <w:noProof w:val="0"/>
                <w:color w:val="FF0000"/>
                <w:sz w:val="22"/>
                <w:szCs w:val="22"/>
              </w:rPr>
            </w:pPr>
            <w:proofErr w:type="spellStart"/>
            <w:r w:rsidRPr="004B04A5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  <w:t>min_age_f</w:t>
            </w:r>
            <w:proofErr w:type="spellEnd"/>
          </w:p>
        </w:tc>
        <w:tc>
          <w:tcPr>
            <w:tcW w:w="1701" w:type="dxa"/>
          </w:tcPr>
          <w:p w14:paraId="767E89AB" w14:textId="48A95AED" w:rsidR="004F388B" w:rsidRPr="0002088A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6F74586F" w14:textId="6C0770C4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Additional palaeontological information relating to the minimum age of the unit.</w:t>
            </w:r>
          </w:p>
        </w:tc>
      </w:tr>
      <w:tr w:rsidR="004F388B" w:rsidRPr="00D46F68" w14:paraId="1B0AF648" w14:textId="77777777" w:rsidTr="00A17707">
        <w:tc>
          <w:tcPr>
            <w:tcW w:w="2093" w:type="dxa"/>
          </w:tcPr>
          <w:p w14:paraId="1EE60BF9" w14:textId="019338FE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ax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</w:p>
        </w:tc>
        <w:tc>
          <w:tcPr>
            <w:tcW w:w="1701" w:type="dxa"/>
          </w:tcPr>
          <w:p w14:paraId="7A66118A" w14:textId="4DCE5CAD" w:rsidR="004F388B" w:rsidRPr="0002088A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Number (13,4)</w:t>
            </w:r>
          </w:p>
        </w:tc>
        <w:tc>
          <w:tcPr>
            <w:tcW w:w="6061" w:type="dxa"/>
          </w:tcPr>
          <w:p w14:paraId="38BBE347" w14:textId="35863377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Maximum age of the stratigraphic unit in Ma (million years)</w:t>
            </w:r>
          </w:p>
        </w:tc>
      </w:tr>
      <w:tr w:rsidR="004F388B" w:rsidRPr="00D46F68" w14:paraId="34789008" w14:textId="77777777" w:rsidTr="00A17707">
        <w:tc>
          <w:tcPr>
            <w:tcW w:w="2093" w:type="dxa"/>
          </w:tcPr>
          <w:p w14:paraId="5F8E4D4D" w14:textId="309A729D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lastRenderedPageBreak/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</w:p>
        </w:tc>
        <w:tc>
          <w:tcPr>
            <w:tcW w:w="1701" w:type="dxa"/>
          </w:tcPr>
          <w:p w14:paraId="71386114" w14:textId="100C3983" w:rsidR="004F388B" w:rsidRPr="00E7318A" w:rsidRDefault="004F388B" w:rsidP="004F388B">
            <w:pPr>
              <w:spacing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r w:rsidRPr="0002088A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Number (13,4)</w:t>
            </w:r>
          </w:p>
        </w:tc>
        <w:tc>
          <w:tcPr>
            <w:tcW w:w="6061" w:type="dxa"/>
          </w:tcPr>
          <w:p w14:paraId="1AF141DE" w14:textId="4BAD2C1D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Minimum age of the stratigraphic unit in Ma (million years)</w:t>
            </w:r>
          </w:p>
        </w:tc>
      </w:tr>
      <w:tr w:rsidR="004F388B" w:rsidRPr="00D46F68" w14:paraId="27DBECCF" w14:textId="77777777" w:rsidTr="008E3789">
        <w:tc>
          <w:tcPr>
            <w:tcW w:w="2093" w:type="dxa"/>
          </w:tcPr>
          <w:p w14:paraId="319BAEAA" w14:textId="77777777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ax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</w:t>
            </w:r>
            <w:proofErr w:type="spellEnd"/>
          </w:p>
        </w:tc>
        <w:tc>
          <w:tcPr>
            <w:tcW w:w="1701" w:type="dxa"/>
          </w:tcPr>
          <w:p w14:paraId="3C8877EA" w14:textId="381AB9B2" w:rsidR="004F388B" w:rsidRPr="00E7318A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5A6D22C6" w14:textId="77777777" w:rsidR="004F388B" w:rsidRPr="005705F3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A system generated representation of the corresponding Eon/Era/Period/Epoch/Age based on the value defined in the </w:t>
            </w:r>
            <w:proofErr w:type="spellStart"/>
            <w:r w:rsidRPr="005705F3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max_age_ma</w:t>
            </w:r>
            <w:proofErr w:type="spellEnd"/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field.</w:t>
            </w:r>
          </w:p>
        </w:tc>
      </w:tr>
      <w:tr w:rsidR="004F388B" w:rsidRPr="00D46F68" w14:paraId="5E5A6CB6" w14:textId="77777777" w:rsidTr="009341BF">
        <w:tc>
          <w:tcPr>
            <w:tcW w:w="2093" w:type="dxa"/>
          </w:tcPr>
          <w:p w14:paraId="5C30AA68" w14:textId="0C4341DB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</w:t>
            </w:r>
            <w:proofErr w:type="spellEnd"/>
          </w:p>
        </w:tc>
        <w:tc>
          <w:tcPr>
            <w:tcW w:w="1701" w:type="dxa"/>
          </w:tcPr>
          <w:p w14:paraId="52062CD3" w14:textId="50815138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51F27AB6" w14:textId="056AEA90" w:rsidR="004F388B" w:rsidRPr="005705F3" w:rsidRDefault="004F388B" w:rsidP="004F388B">
            <w:pPr>
              <w:spacing w:before="120" w:after="120"/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</w:pPr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A system generated representation of the corresponding Eon/Era/Period/Epoch/Age based on the value defined in the </w:t>
            </w:r>
            <w:proofErr w:type="spellStart"/>
            <w:r w:rsidRPr="005705F3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min_age_ma</w:t>
            </w:r>
            <w:proofErr w:type="spellEnd"/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field.</w:t>
            </w:r>
          </w:p>
        </w:tc>
      </w:tr>
      <w:tr w:rsidR="004F388B" w:rsidRPr="00D46F68" w14:paraId="6CFD0A5E" w14:textId="77777777" w:rsidTr="009341BF">
        <w:tc>
          <w:tcPr>
            <w:tcW w:w="2093" w:type="dxa"/>
          </w:tcPr>
          <w:p w14:paraId="0410EAE6" w14:textId="15F98B78" w:rsidR="004F388B" w:rsidRPr="00E7318A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E7318A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age_method</w:t>
            </w:r>
            <w:proofErr w:type="spellEnd"/>
          </w:p>
        </w:tc>
        <w:tc>
          <w:tcPr>
            <w:tcW w:w="1701" w:type="dxa"/>
          </w:tcPr>
          <w:p w14:paraId="1810234B" w14:textId="454AFF0B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3E26AE64" w14:textId="4BAB7528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 xml:space="preserve">Method used to determine the </w:t>
            </w: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ax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  <w:r>
              <w:rPr>
                <w:rFonts w:ascii="Verdana" w:hAnsi="Verdana"/>
                <w:color w:val="222222"/>
                <w:shd w:val="clear" w:color="auto" w:fill="FFFFFF"/>
              </w:rPr>
              <w:t xml:space="preserve"> and </w:t>
            </w: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  <w:r>
              <w:rPr>
                <w:rFonts w:ascii="Verdana" w:hAnsi="Verdana"/>
                <w:color w:val="222222"/>
                <w:shd w:val="clear" w:color="auto" w:fill="FFFFFF"/>
              </w:rPr>
              <w:t xml:space="preserve"> fields.</w:t>
            </w:r>
          </w:p>
        </w:tc>
      </w:tr>
      <w:tr w:rsidR="004F388B" w:rsidRPr="00D46F68" w14:paraId="512D8233" w14:textId="77777777" w:rsidTr="009341BF">
        <w:tc>
          <w:tcPr>
            <w:tcW w:w="2093" w:type="dxa"/>
          </w:tcPr>
          <w:p w14:paraId="58D4CE32" w14:textId="3F384F52" w:rsidR="004F388B" w:rsidRPr="00E7318A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capt_date</w:t>
            </w:r>
            <w:proofErr w:type="spellEnd"/>
          </w:p>
        </w:tc>
        <w:tc>
          <w:tcPr>
            <w:tcW w:w="1701" w:type="dxa"/>
          </w:tcPr>
          <w:p w14:paraId="22F01741" w14:textId="7777777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</w:p>
          <w:p w14:paraId="76F74022" w14:textId="559C0FB9" w:rsidR="004F388B" w:rsidRPr="00D46F68" w:rsidRDefault="004F388B" w:rsidP="004F388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  <w:tc>
          <w:tcPr>
            <w:tcW w:w="6061" w:type="dxa"/>
          </w:tcPr>
          <w:p w14:paraId="55F8E509" w14:textId="7777777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captured.</w:t>
            </w:r>
          </w:p>
          <w:p w14:paraId="06644EBE" w14:textId="487780E1" w:rsidR="004F388B" w:rsidRPr="000B59E0" w:rsidRDefault="004F388B" w:rsidP="004F388B">
            <w:pPr>
              <w:spacing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NB: Data was migrated from a previous data model on 28/08/2020</w:t>
            </w:r>
          </w:p>
        </w:tc>
      </w:tr>
      <w:tr w:rsidR="004F388B" w:rsidRPr="00D46F68" w14:paraId="0FF9181C" w14:textId="77777777" w:rsidTr="009341BF">
        <w:tc>
          <w:tcPr>
            <w:tcW w:w="2093" w:type="dxa"/>
          </w:tcPr>
          <w:p w14:paraId="2B79FBB9" w14:textId="2B98262F" w:rsidR="004F388B" w:rsidRPr="00E7318A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mod_date</w:t>
            </w:r>
            <w:proofErr w:type="spellEnd"/>
          </w:p>
        </w:tc>
        <w:tc>
          <w:tcPr>
            <w:tcW w:w="1701" w:type="dxa"/>
          </w:tcPr>
          <w:p w14:paraId="01BAB9F5" w14:textId="1FEAD881" w:rsidR="004F388B" w:rsidRPr="00D46F68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</w:t>
            </w:r>
          </w:p>
        </w:tc>
        <w:tc>
          <w:tcPr>
            <w:tcW w:w="6061" w:type="dxa"/>
          </w:tcPr>
          <w:p w14:paraId="737CA5FF" w14:textId="4C445E02" w:rsidR="004F388B" w:rsidRPr="000B59E0" w:rsidRDefault="004F388B" w:rsidP="004F388B">
            <w:pPr>
              <w:spacing w:before="120" w:after="120"/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Date feature was last updated.</w:t>
            </w:r>
          </w:p>
        </w:tc>
      </w:tr>
      <w:tr w:rsidR="004F388B" w:rsidRPr="00D46F68" w14:paraId="66523BF4" w14:textId="77777777" w:rsidTr="009341BF">
        <w:tc>
          <w:tcPr>
            <w:tcW w:w="2093" w:type="dxa"/>
          </w:tcPr>
          <w:p w14:paraId="41D6825F" w14:textId="66BBDC68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colour</w:t>
            </w:r>
          </w:p>
        </w:tc>
        <w:tc>
          <w:tcPr>
            <w:tcW w:w="1701" w:type="dxa"/>
          </w:tcPr>
          <w:p w14:paraId="5D544A94" w14:textId="08996F3B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05BE0854" w14:textId="00482DD4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Alphanumeric code used for applying a colour symbol to the polygon.</w:t>
            </w:r>
          </w:p>
        </w:tc>
      </w:tr>
      <w:tr w:rsidR="004F388B" w:rsidRPr="00D46F68" w14:paraId="55822EC0" w14:textId="77777777" w:rsidTr="009341BF">
        <w:tc>
          <w:tcPr>
            <w:tcW w:w="2093" w:type="dxa"/>
          </w:tcPr>
          <w:p w14:paraId="3BE1F4E2" w14:textId="70A1AF6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pattern</w:t>
            </w:r>
          </w:p>
        </w:tc>
        <w:tc>
          <w:tcPr>
            <w:tcW w:w="1701" w:type="dxa"/>
          </w:tcPr>
          <w:p w14:paraId="667C5B7D" w14:textId="043529D7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4BCEBF00" w14:textId="6C12C4D3" w:rsidR="004F388B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Alphanumeric code used for applying a pattern symbol to the polygon.</w:t>
            </w:r>
          </w:p>
        </w:tc>
      </w:tr>
      <w:tr w:rsidR="004F388B" w:rsidRPr="008E4974" w14:paraId="19725082" w14:textId="77777777" w:rsidTr="008E3789">
        <w:tc>
          <w:tcPr>
            <w:tcW w:w="2093" w:type="dxa"/>
          </w:tcPr>
          <w:p w14:paraId="4C800D46" w14:textId="77777777" w:rsidR="004F388B" w:rsidRDefault="004F388B" w:rsidP="004F388B">
            <w:pPr>
              <w:spacing w:before="120" w:after="120"/>
              <w:rPr>
                <w:rFonts w:ascii="Arial" w:hAnsi="Arial" w:cs="Arial"/>
                <w:iCs/>
                <w:noProof w:val="0"/>
              </w:rPr>
            </w:pPr>
            <w:proofErr w:type="spellStart"/>
            <w:r>
              <w:rPr>
                <w:rFonts w:ascii="Arial" w:hAnsi="Arial" w:cs="Arial"/>
                <w:iCs/>
                <w:noProof w:val="0"/>
              </w:rPr>
              <w:t>sdeobjectid</w:t>
            </w:r>
            <w:proofErr w:type="spellEnd"/>
          </w:p>
          <w:p w14:paraId="678A148A" w14:textId="77777777" w:rsidR="004F388B" w:rsidRPr="00386AA0" w:rsidRDefault="004F388B" w:rsidP="004F388B">
            <w:pPr>
              <w:spacing w:after="120"/>
              <w:rPr>
                <w:rFonts w:ascii="Arial" w:hAnsi="Arial" w:cs="Arial"/>
                <w:i/>
                <w:noProof w:val="0"/>
              </w:rPr>
            </w:pPr>
            <w:proofErr w:type="spellStart"/>
            <w:r w:rsidRPr="00386AA0">
              <w:rPr>
                <w:rFonts w:ascii="Arial" w:hAnsi="Arial" w:cs="Arial"/>
                <w:i/>
                <w:noProof w:val="0"/>
              </w:rPr>
              <w:t>sdeobjid</w:t>
            </w:r>
            <w:proofErr w:type="spellEnd"/>
          </w:p>
        </w:tc>
        <w:tc>
          <w:tcPr>
            <w:tcW w:w="1701" w:type="dxa"/>
          </w:tcPr>
          <w:p w14:paraId="3742D15E" w14:textId="4E73C63C" w:rsidR="004F388B" w:rsidRPr="0002088A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061" w:type="dxa"/>
          </w:tcPr>
          <w:p w14:paraId="1966D7D2" w14:textId="08BDA261" w:rsidR="004F388B" w:rsidRPr="008E4974" w:rsidRDefault="004F388B" w:rsidP="004F388B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Primary key for the geology unit record in the MRT database</w:t>
            </w:r>
          </w:p>
        </w:tc>
      </w:tr>
    </w:tbl>
    <w:p w14:paraId="675AF0DB" w14:textId="630800E3" w:rsidR="00D423E5" w:rsidRDefault="00D423E5" w:rsidP="00907058">
      <w:pPr>
        <w:pStyle w:val="Heading1"/>
        <w:rPr>
          <w:rFonts w:ascii="Arial" w:hAnsi="Arial" w:cs="Arial"/>
          <w:noProof w:val="0"/>
        </w:rPr>
      </w:pPr>
      <w:bookmarkStart w:id="14" w:name="_Toc499967819"/>
      <w:bookmarkStart w:id="15" w:name="_Toc500211226"/>
      <w:bookmarkStart w:id="16" w:name="_Toc500212561"/>
    </w:p>
    <w:p w14:paraId="418B2814" w14:textId="63087FAA" w:rsidR="00907058" w:rsidRPr="00AA2CA7" w:rsidRDefault="00C22DFA" w:rsidP="00AA2CA7">
      <w:pPr>
        <w:pStyle w:val="Heading2"/>
      </w:pPr>
      <w:bookmarkStart w:id="17" w:name="_Toc120700764"/>
      <w:r w:rsidRPr="00AA2CA7">
        <w:t>OUTCROPS</w:t>
      </w:r>
      <w:r w:rsidR="00907058" w:rsidRPr="00AA2CA7">
        <w:t xml:space="preserve"> </w:t>
      </w:r>
      <w:r w:rsidR="00180818" w:rsidRPr="00AA2CA7">
        <w:t>(outcrops25k)</w:t>
      </w:r>
      <w:bookmarkEnd w:id="17"/>
    </w:p>
    <w:p w14:paraId="128D60A8" w14:textId="77777777" w:rsidR="00907058" w:rsidRPr="00D46F68" w:rsidRDefault="00907058" w:rsidP="00907058">
      <w:pPr>
        <w:rPr>
          <w:rFonts w:ascii="Arial" w:hAnsi="Arial" w:cs="Arial"/>
          <w:noProof w:val="0"/>
        </w:rPr>
      </w:pPr>
    </w:p>
    <w:p w14:paraId="54C1DB41" w14:textId="6C9903E6" w:rsidR="00907058" w:rsidRPr="008E4974" w:rsidRDefault="00EC38F0" w:rsidP="00907058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Outcrop</w:t>
      </w:r>
      <w:r w:rsidR="00907058" w:rsidRPr="008E4974">
        <w:rPr>
          <w:rFonts w:ascii="Arial" w:hAnsi="Arial" w:cs="Arial"/>
          <w:noProof w:val="0"/>
          <w:sz w:val="22"/>
          <w:szCs w:val="22"/>
        </w:rPr>
        <w:t xml:space="preserve"> data is available at 1:25 000</w:t>
      </w:r>
      <w:r w:rsidR="00907058">
        <w:rPr>
          <w:rFonts w:ascii="Arial" w:hAnsi="Arial" w:cs="Arial"/>
          <w:noProof w:val="0"/>
          <w:sz w:val="22"/>
          <w:szCs w:val="22"/>
        </w:rPr>
        <w:t xml:space="preserve"> scale only. </w:t>
      </w:r>
      <w:r w:rsidR="00180818">
        <w:rPr>
          <w:rFonts w:ascii="Arial" w:hAnsi="Arial" w:cs="Arial"/>
          <w:noProof w:val="0"/>
          <w:sz w:val="22"/>
          <w:szCs w:val="22"/>
        </w:rPr>
        <w:t>This is a series of points where outcropping surface geology or transported specimens have been mapped</w:t>
      </w:r>
      <w:r w:rsidR="00907058">
        <w:rPr>
          <w:rFonts w:ascii="Arial" w:hAnsi="Arial" w:cs="Arial"/>
          <w:noProof w:val="0"/>
          <w:sz w:val="22"/>
          <w:szCs w:val="22"/>
        </w:rPr>
        <w:t>.</w:t>
      </w:r>
    </w:p>
    <w:p w14:paraId="4FAF1BB9" w14:textId="77777777" w:rsidR="00785ECA" w:rsidRPr="00D46F68" w:rsidRDefault="00785ECA" w:rsidP="00785ECA">
      <w:pPr>
        <w:rPr>
          <w:rFonts w:ascii="Arial" w:hAnsi="Arial" w:cs="Arial"/>
          <w:noProof w:val="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843"/>
        <w:gridCol w:w="5749"/>
      </w:tblGrid>
      <w:tr w:rsidR="00785ECA" w:rsidRPr="00D46F68" w14:paraId="4C7A7EBD" w14:textId="77777777" w:rsidTr="0002088A">
        <w:tc>
          <w:tcPr>
            <w:tcW w:w="2263" w:type="dxa"/>
          </w:tcPr>
          <w:p w14:paraId="0BC7711C" w14:textId="77777777" w:rsidR="00785ECA" w:rsidRPr="00D46F68" w:rsidRDefault="00785ECA" w:rsidP="00116596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NAME</w:t>
            </w:r>
          </w:p>
        </w:tc>
        <w:tc>
          <w:tcPr>
            <w:tcW w:w="1843" w:type="dxa"/>
          </w:tcPr>
          <w:p w14:paraId="7D4AFE09" w14:textId="77777777" w:rsidR="00785ECA" w:rsidRPr="00D46F68" w:rsidRDefault="00785ECA" w:rsidP="00116596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TYPE</w:t>
            </w:r>
          </w:p>
        </w:tc>
        <w:tc>
          <w:tcPr>
            <w:tcW w:w="5749" w:type="dxa"/>
          </w:tcPr>
          <w:p w14:paraId="41008852" w14:textId="77777777" w:rsidR="00785ECA" w:rsidRPr="00D46F68" w:rsidRDefault="00785ECA" w:rsidP="00116596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DESCRIPTION</w:t>
            </w:r>
          </w:p>
        </w:tc>
      </w:tr>
      <w:tr w:rsidR="00F60835" w:rsidRPr="00D46F68" w14:paraId="1AB17B81" w14:textId="77777777" w:rsidTr="0002088A">
        <w:tc>
          <w:tcPr>
            <w:tcW w:w="2263" w:type="dxa"/>
          </w:tcPr>
          <w:p w14:paraId="4B7E5DC8" w14:textId="064EE34C" w:rsidR="00F60835" w:rsidRDefault="00F60835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feature</w:t>
            </w:r>
          </w:p>
        </w:tc>
        <w:tc>
          <w:tcPr>
            <w:tcW w:w="1843" w:type="dxa"/>
          </w:tcPr>
          <w:p w14:paraId="49E0A5D6" w14:textId="48798F4C" w:rsidR="00F60835" w:rsidRPr="00D46F68" w:rsidRDefault="004557BB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4A46D6F6" w14:textId="75442FAA" w:rsidR="00F60835" w:rsidRPr="00D46F68" w:rsidRDefault="00F60835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Observation type </w:t>
            </w:r>
            <w:proofErr w:type="gramStart"/>
            <w:r>
              <w:rPr>
                <w:rFonts w:ascii="Arial" w:hAnsi="Arial" w:cs="Arial"/>
                <w:noProof w:val="0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outcrop or float.</w:t>
            </w:r>
          </w:p>
        </w:tc>
      </w:tr>
      <w:tr w:rsidR="00F60835" w:rsidRPr="00D46F68" w14:paraId="5DCBCA8C" w14:textId="77777777" w:rsidTr="0002088A">
        <w:tc>
          <w:tcPr>
            <w:tcW w:w="2263" w:type="dxa"/>
          </w:tcPr>
          <w:p w14:paraId="2922D700" w14:textId="1C2DD5F3" w:rsidR="00F60835" w:rsidRDefault="00F60835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field_no</w:t>
            </w:r>
            <w:proofErr w:type="spellEnd"/>
          </w:p>
        </w:tc>
        <w:tc>
          <w:tcPr>
            <w:tcW w:w="1843" w:type="dxa"/>
          </w:tcPr>
          <w:p w14:paraId="389EE5DB" w14:textId="073886FE" w:rsidR="00B938C4" w:rsidRPr="0002088A" w:rsidRDefault="00F60835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42E4C7A5" w14:textId="27DD002A" w:rsidR="00F60835" w:rsidRDefault="00F60835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The field locality number used by the geologist.</w:t>
            </w:r>
          </w:p>
        </w:tc>
      </w:tr>
      <w:tr w:rsidR="00F60835" w:rsidRPr="00D46F68" w14:paraId="1BC757A8" w14:textId="77777777" w:rsidTr="0002088A">
        <w:tc>
          <w:tcPr>
            <w:tcW w:w="2263" w:type="dxa"/>
          </w:tcPr>
          <w:p w14:paraId="4D128139" w14:textId="49AEC728" w:rsidR="00F60835" w:rsidRPr="00D46F68" w:rsidRDefault="00F60835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map_symb</w:t>
            </w:r>
            <w:proofErr w:type="spellEnd"/>
          </w:p>
        </w:tc>
        <w:tc>
          <w:tcPr>
            <w:tcW w:w="1843" w:type="dxa"/>
          </w:tcPr>
          <w:p w14:paraId="59F44045" w14:textId="370E94D5" w:rsidR="00F60835" w:rsidRPr="00D46F68" w:rsidRDefault="00F60835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0A528BBC" w14:textId="3963B4A4" w:rsidR="00F60835" w:rsidRPr="008E4974" w:rsidRDefault="00F60835" w:rsidP="00F6083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Letter symbol for the rock unit which appears on the published map.</w:t>
            </w:r>
          </w:p>
        </w:tc>
      </w:tr>
      <w:tr w:rsidR="00BB78C1" w:rsidRPr="00D46F68" w14:paraId="027CC3D1" w14:textId="77777777" w:rsidTr="0002088A">
        <w:tc>
          <w:tcPr>
            <w:tcW w:w="2263" w:type="dxa"/>
          </w:tcPr>
          <w:p w14:paraId="3AFB224A" w14:textId="77777777" w:rsidR="00BB78C1" w:rsidRDefault="00BB78C1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map_symb_250k</w:t>
            </w:r>
          </w:p>
          <w:p w14:paraId="59F95E48" w14:textId="6EC947E4" w:rsidR="00E66734" w:rsidRPr="00E66734" w:rsidRDefault="00E66734" w:rsidP="004342BE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r w:rsidRPr="00E66734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symb_250k</w:t>
            </w:r>
          </w:p>
        </w:tc>
        <w:tc>
          <w:tcPr>
            <w:tcW w:w="1843" w:type="dxa"/>
          </w:tcPr>
          <w:p w14:paraId="4EA2D5D5" w14:textId="5070985E" w:rsidR="00BB78C1" w:rsidRPr="00D46F68" w:rsidRDefault="00BB78C1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57F238E0" w14:textId="33E87F9C" w:rsidR="00BB78C1" w:rsidRPr="00D46F68" w:rsidRDefault="0096554D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Parent 250k 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symbol for the rock unit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BB78C1" w:rsidRPr="00D46F68" w14:paraId="5B4A6C5E" w14:textId="77777777" w:rsidTr="0002088A">
        <w:tc>
          <w:tcPr>
            <w:tcW w:w="2263" w:type="dxa"/>
          </w:tcPr>
          <w:p w14:paraId="497A8FE3" w14:textId="7BDF1540" w:rsidR="00BB78C1" w:rsidRPr="00D46F68" w:rsidRDefault="00BB78C1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rcode</w:t>
            </w:r>
            <w:proofErr w:type="spellEnd"/>
          </w:p>
        </w:tc>
        <w:tc>
          <w:tcPr>
            <w:tcW w:w="1843" w:type="dxa"/>
          </w:tcPr>
          <w:p w14:paraId="7DEED8B8" w14:textId="708B6AA0" w:rsidR="00BB78C1" w:rsidRPr="00D46F68" w:rsidRDefault="0002088A" w:rsidP="004342BE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749" w:type="dxa"/>
          </w:tcPr>
          <w:p w14:paraId="4EFD0234" w14:textId="5E672B86" w:rsidR="00BB78C1" w:rsidRPr="008E4974" w:rsidRDefault="00BB78C1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Numeric code used for rock unit</w:t>
            </w:r>
          </w:p>
        </w:tc>
      </w:tr>
      <w:tr w:rsidR="0096554D" w:rsidRPr="00D46F68" w14:paraId="4F5E430A" w14:textId="77777777" w:rsidTr="0002088A">
        <w:tc>
          <w:tcPr>
            <w:tcW w:w="2263" w:type="dxa"/>
          </w:tcPr>
          <w:p w14:paraId="1F3E1AA0" w14:textId="6740BB10" w:rsidR="0096554D" w:rsidRDefault="0096554D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rcode_250k</w:t>
            </w:r>
          </w:p>
        </w:tc>
        <w:tc>
          <w:tcPr>
            <w:tcW w:w="1843" w:type="dxa"/>
          </w:tcPr>
          <w:p w14:paraId="2C9041B2" w14:textId="1F96E3A6" w:rsidR="0096554D" w:rsidRDefault="0002088A" w:rsidP="004342BE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749" w:type="dxa"/>
          </w:tcPr>
          <w:p w14:paraId="35350DC6" w14:textId="48EC3E21" w:rsidR="0096554D" w:rsidRPr="008E4974" w:rsidRDefault="0096554D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Parent 250k n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umeric code used for rock unit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BB78C1" w:rsidRPr="00D46F68" w14:paraId="0761FF87" w14:textId="77777777" w:rsidTr="0002088A">
        <w:tc>
          <w:tcPr>
            <w:tcW w:w="2263" w:type="dxa"/>
          </w:tcPr>
          <w:p w14:paraId="3A97DD0E" w14:textId="77777777" w:rsidR="00BB78C1" w:rsidRDefault="00BB78C1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description</w:t>
            </w:r>
          </w:p>
          <w:p w14:paraId="512C2611" w14:textId="6F0833AE" w:rsidR="00BB78C1" w:rsidRPr="00D46F68" w:rsidRDefault="00BB78C1" w:rsidP="00BB78C1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065FD7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lastRenderedPageBreak/>
              <w:t>desc</w:t>
            </w:r>
          </w:p>
        </w:tc>
        <w:tc>
          <w:tcPr>
            <w:tcW w:w="1843" w:type="dxa"/>
          </w:tcPr>
          <w:p w14:paraId="0C1B12FD" w14:textId="332A78CC" w:rsidR="0002088A" w:rsidRPr="00D46F68" w:rsidRDefault="00BB78C1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lastRenderedPageBreak/>
              <w:t>Text</w:t>
            </w:r>
          </w:p>
          <w:p w14:paraId="25BD44CD" w14:textId="7AA822E7" w:rsidR="00BB78C1" w:rsidRPr="00D46F68" w:rsidRDefault="00BB78C1" w:rsidP="00BB78C1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  <w:tc>
          <w:tcPr>
            <w:tcW w:w="5749" w:type="dxa"/>
          </w:tcPr>
          <w:p w14:paraId="69053227" w14:textId="0022BBB6" w:rsidR="00BB78C1" w:rsidRPr="008E4974" w:rsidRDefault="00BB78C1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lastRenderedPageBreak/>
              <w:t>D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escription of the rock unit.</w:t>
            </w:r>
          </w:p>
        </w:tc>
      </w:tr>
      <w:tr w:rsidR="00BB78C1" w:rsidRPr="00D46F68" w14:paraId="3A03B292" w14:textId="77777777" w:rsidTr="0002088A">
        <w:tc>
          <w:tcPr>
            <w:tcW w:w="2263" w:type="dxa"/>
          </w:tcPr>
          <w:p w14:paraId="309BCD9A" w14:textId="1BAE7F4C" w:rsidR="00BB78C1" w:rsidRPr="00D46F68" w:rsidRDefault="00BB78C1" w:rsidP="00BB78C1">
            <w:pPr>
              <w:spacing w:before="120" w:after="120"/>
              <w:rPr>
                <w:rFonts w:ascii="Arial" w:hAnsi="Arial" w:cs="Arial"/>
                <w:i/>
                <w:noProof w:val="0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strat_name</w:t>
            </w:r>
            <w:proofErr w:type="spellEnd"/>
          </w:p>
        </w:tc>
        <w:tc>
          <w:tcPr>
            <w:tcW w:w="1843" w:type="dxa"/>
          </w:tcPr>
          <w:p w14:paraId="57722A7D" w14:textId="7A7FA761" w:rsidR="0002088A" w:rsidRPr="00D46F68" w:rsidRDefault="00BB78C1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  <w:p w14:paraId="642B4EE1" w14:textId="7F68F81B" w:rsidR="00BB78C1" w:rsidRPr="00D46F68" w:rsidRDefault="00BB78C1" w:rsidP="00BB78C1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  <w:tc>
          <w:tcPr>
            <w:tcW w:w="5749" w:type="dxa"/>
          </w:tcPr>
          <w:p w14:paraId="6C7E07F2" w14:textId="0EFA3B6C" w:rsidR="00BB78C1" w:rsidRPr="008E4974" w:rsidRDefault="00BB78C1" w:rsidP="00BB78C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Name of stratigraphic unit.</w:t>
            </w:r>
          </w:p>
        </w:tc>
      </w:tr>
      <w:tr w:rsidR="004342BE" w:rsidRPr="00D46F68" w14:paraId="5983737D" w14:textId="77777777" w:rsidTr="0002088A">
        <w:tc>
          <w:tcPr>
            <w:tcW w:w="2263" w:type="dxa"/>
          </w:tcPr>
          <w:p w14:paraId="0A55CB28" w14:textId="3AA9B654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supergroup</w:t>
            </w:r>
          </w:p>
        </w:tc>
        <w:tc>
          <w:tcPr>
            <w:tcW w:w="1843" w:type="dxa"/>
          </w:tcPr>
          <w:p w14:paraId="185F6E3D" w14:textId="2E0C5284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2014D030" w14:textId="7AF01DF0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Supergroup or major stratigraphic subdivision.</w:t>
            </w:r>
          </w:p>
        </w:tc>
      </w:tr>
      <w:tr w:rsidR="004342BE" w:rsidRPr="00D46F68" w14:paraId="1FA32511" w14:textId="77777777" w:rsidTr="0002088A">
        <w:tc>
          <w:tcPr>
            <w:tcW w:w="2263" w:type="dxa"/>
          </w:tcPr>
          <w:p w14:paraId="1D00EBBA" w14:textId="262BC249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grp</w:t>
            </w:r>
          </w:p>
        </w:tc>
        <w:tc>
          <w:tcPr>
            <w:tcW w:w="1843" w:type="dxa"/>
          </w:tcPr>
          <w:p w14:paraId="4760126A" w14:textId="621CC61B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4BAF5029" w14:textId="68B96FFA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Group name or equivalent.</w:t>
            </w:r>
          </w:p>
        </w:tc>
      </w:tr>
      <w:tr w:rsidR="004342BE" w:rsidRPr="00D46F68" w14:paraId="36C9021F" w14:textId="77777777" w:rsidTr="0002088A">
        <w:tc>
          <w:tcPr>
            <w:tcW w:w="2263" w:type="dxa"/>
          </w:tcPr>
          <w:p w14:paraId="28B575E8" w14:textId="0A09CDDD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subgroup</w:t>
            </w:r>
          </w:p>
        </w:tc>
        <w:tc>
          <w:tcPr>
            <w:tcW w:w="1843" w:type="dxa"/>
          </w:tcPr>
          <w:p w14:paraId="54791FDE" w14:textId="4B24F369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45C878A4" w14:textId="2D09CA53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Subgroup name or equivalent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342BE" w:rsidRPr="00D46F68" w14:paraId="52E80292" w14:textId="77777777" w:rsidTr="0002088A">
        <w:tc>
          <w:tcPr>
            <w:tcW w:w="2263" w:type="dxa"/>
          </w:tcPr>
          <w:p w14:paraId="02DAC3D2" w14:textId="0ABC11F5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formation</w:t>
            </w:r>
          </w:p>
        </w:tc>
        <w:tc>
          <w:tcPr>
            <w:tcW w:w="1843" w:type="dxa"/>
          </w:tcPr>
          <w:p w14:paraId="1D970D2F" w14:textId="5553ECE7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46E178E7" w14:textId="6BA39955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Formation name or equivalent.</w:t>
            </w:r>
          </w:p>
        </w:tc>
      </w:tr>
      <w:tr w:rsidR="004342BE" w:rsidRPr="00D46F68" w14:paraId="00AE6942" w14:textId="77777777" w:rsidTr="0002088A">
        <w:tc>
          <w:tcPr>
            <w:tcW w:w="2263" w:type="dxa"/>
          </w:tcPr>
          <w:p w14:paraId="3A6B5AE2" w14:textId="15956CA7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member</w:t>
            </w:r>
          </w:p>
        </w:tc>
        <w:tc>
          <w:tcPr>
            <w:tcW w:w="1843" w:type="dxa"/>
          </w:tcPr>
          <w:p w14:paraId="438A6BE4" w14:textId="2C527506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3059D0DD" w14:textId="7E3E4125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Member or equivalent.</w:t>
            </w:r>
          </w:p>
        </w:tc>
      </w:tr>
      <w:tr w:rsidR="004342BE" w:rsidRPr="00D46F68" w14:paraId="71BD9101" w14:textId="77777777" w:rsidTr="0002088A">
        <w:tc>
          <w:tcPr>
            <w:tcW w:w="2263" w:type="dxa"/>
          </w:tcPr>
          <w:p w14:paraId="441F7A71" w14:textId="77777777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ga_strat_no</w:t>
            </w:r>
            <w:proofErr w:type="spellEnd"/>
          </w:p>
          <w:p w14:paraId="3AE654FE" w14:textId="06A92A07" w:rsidR="004342BE" w:rsidRPr="00D46F68" w:rsidRDefault="004342BE" w:rsidP="004342BE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B25899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ga_stratno</w:t>
            </w:r>
            <w:proofErr w:type="spellEnd"/>
          </w:p>
        </w:tc>
        <w:tc>
          <w:tcPr>
            <w:tcW w:w="1843" w:type="dxa"/>
          </w:tcPr>
          <w:p w14:paraId="315778D4" w14:textId="71F4F44F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03C32DB8" w14:textId="039EEF88" w:rsidR="004342BE" w:rsidRPr="008E4974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A link to the corresponding entry in the Australian Stratigraphic Units Database.</w:t>
            </w:r>
          </w:p>
        </w:tc>
      </w:tr>
      <w:tr w:rsidR="004342BE" w:rsidRPr="00D46F68" w14:paraId="06C3190F" w14:textId="77777777" w:rsidTr="0002088A">
        <w:tc>
          <w:tcPr>
            <w:tcW w:w="2263" w:type="dxa"/>
          </w:tcPr>
          <w:p w14:paraId="1070D72A" w14:textId="5B905B7E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region</w:t>
            </w:r>
          </w:p>
        </w:tc>
        <w:tc>
          <w:tcPr>
            <w:tcW w:w="1843" w:type="dxa"/>
          </w:tcPr>
          <w:p w14:paraId="53FB2D37" w14:textId="1E23AFF1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66027158" w14:textId="749379E6" w:rsidR="004342BE" w:rsidRPr="008E4974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Tectono-stratigraphic region</w:t>
            </w:r>
          </w:p>
        </w:tc>
      </w:tr>
      <w:tr w:rsidR="004342BE" w:rsidRPr="00D46F68" w14:paraId="140073C4" w14:textId="77777777" w:rsidTr="0002088A">
        <w:tc>
          <w:tcPr>
            <w:tcW w:w="2263" w:type="dxa"/>
          </w:tcPr>
          <w:p w14:paraId="35370B67" w14:textId="77777777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E7318A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max_faunizone</w:t>
            </w:r>
            <w:proofErr w:type="spellEnd"/>
          </w:p>
          <w:p w14:paraId="05A510FF" w14:textId="1BBD2EB6" w:rsidR="004342BE" w:rsidRPr="00D46F68" w:rsidRDefault="004342BE" w:rsidP="004342BE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4B04A5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  <w:t>max_age_f</w:t>
            </w:r>
            <w:proofErr w:type="spellEnd"/>
          </w:p>
        </w:tc>
        <w:tc>
          <w:tcPr>
            <w:tcW w:w="1843" w:type="dxa"/>
          </w:tcPr>
          <w:p w14:paraId="2B3DF5FB" w14:textId="66ED2F04" w:rsidR="0002088A" w:rsidRPr="00D46F68" w:rsidRDefault="004342BE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  <w:p w14:paraId="2889B11F" w14:textId="5A2160CE" w:rsidR="004342BE" w:rsidRPr="00D46F68" w:rsidRDefault="004342BE" w:rsidP="004342BE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  <w:tc>
          <w:tcPr>
            <w:tcW w:w="5749" w:type="dxa"/>
          </w:tcPr>
          <w:p w14:paraId="455CCBBA" w14:textId="7B4D3302" w:rsidR="004342BE" w:rsidRPr="008E4974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Additional palaeontological information relating to the maximum age of the unit.</w:t>
            </w:r>
          </w:p>
        </w:tc>
      </w:tr>
      <w:tr w:rsidR="004342BE" w:rsidRPr="00D46F68" w14:paraId="23D7926A" w14:textId="77777777" w:rsidTr="0002088A">
        <w:tc>
          <w:tcPr>
            <w:tcW w:w="2263" w:type="dxa"/>
          </w:tcPr>
          <w:p w14:paraId="44549A6A" w14:textId="77777777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_faunizone</w:t>
            </w:r>
            <w:proofErr w:type="spellEnd"/>
          </w:p>
          <w:p w14:paraId="7065EDD5" w14:textId="7CB4A92C" w:rsidR="004342BE" w:rsidRPr="00D46F68" w:rsidRDefault="004342BE" w:rsidP="004342BE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4B04A5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  <w:t>min_age_f</w:t>
            </w:r>
            <w:proofErr w:type="spellEnd"/>
          </w:p>
        </w:tc>
        <w:tc>
          <w:tcPr>
            <w:tcW w:w="1843" w:type="dxa"/>
          </w:tcPr>
          <w:p w14:paraId="3CD59B5F" w14:textId="16B5CF91" w:rsidR="0002088A" w:rsidRPr="00D46F68" w:rsidRDefault="004342BE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  <w:p w14:paraId="1161F719" w14:textId="34319C9F" w:rsidR="004342BE" w:rsidRPr="00D46F68" w:rsidRDefault="004342BE" w:rsidP="004342BE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  <w:tc>
          <w:tcPr>
            <w:tcW w:w="5749" w:type="dxa"/>
          </w:tcPr>
          <w:p w14:paraId="76513127" w14:textId="19E5010F" w:rsidR="004342BE" w:rsidRPr="008E4974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Additional palaeontological information relating to the minimum age of the unit.</w:t>
            </w:r>
          </w:p>
        </w:tc>
      </w:tr>
      <w:tr w:rsidR="004342BE" w:rsidRPr="00D46F68" w14:paraId="63EF5261" w14:textId="77777777" w:rsidTr="0002088A">
        <w:tc>
          <w:tcPr>
            <w:tcW w:w="2263" w:type="dxa"/>
          </w:tcPr>
          <w:p w14:paraId="2018C00E" w14:textId="513C98EB" w:rsidR="004342BE" w:rsidRPr="00D46F68" w:rsidRDefault="004342BE" w:rsidP="004342BE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ax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</w:p>
        </w:tc>
        <w:tc>
          <w:tcPr>
            <w:tcW w:w="1843" w:type="dxa"/>
          </w:tcPr>
          <w:p w14:paraId="708CA0DD" w14:textId="0CE0251D" w:rsidR="004342BE" w:rsidRPr="00D46F68" w:rsidRDefault="0002088A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Number (13,4)</w:t>
            </w:r>
          </w:p>
        </w:tc>
        <w:tc>
          <w:tcPr>
            <w:tcW w:w="5749" w:type="dxa"/>
          </w:tcPr>
          <w:p w14:paraId="5E043EEF" w14:textId="2E7C0E90" w:rsidR="004342BE" w:rsidRPr="008E4974" w:rsidRDefault="004342BE" w:rsidP="004342BE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Maximum age of the stratigraphic unit in Ma (million years)</w:t>
            </w:r>
          </w:p>
        </w:tc>
      </w:tr>
      <w:tr w:rsidR="004342BE" w:rsidRPr="00D46F68" w14:paraId="742CE367" w14:textId="77777777" w:rsidTr="0002088A">
        <w:tc>
          <w:tcPr>
            <w:tcW w:w="2263" w:type="dxa"/>
          </w:tcPr>
          <w:p w14:paraId="6F38413B" w14:textId="1A9A1E5C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</w:p>
        </w:tc>
        <w:tc>
          <w:tcPr>
            <w:tcW w:w="1843" w:type="dxa"/>
          </w:tcPr>
          <w:p w14:paraId="5C2B6726" w14:textId="4B656BAA" w:rsidR="004342BE" w:rsidRPr="0002088A" w:rsidRDefault="0002088A" w:rsidP="0002088A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r w:rsidRPr="0002088A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Number (13,4)</w:t>
            </w:r>
          </w:p>
        </w:tc>
        <w:tc>
          <w:tcPr>
            <w:tcW w:w="5749" w:type="dxa"/>
          </w:tcPr>
          <w:p w14:paraId="0820FA3E" w14:textId="46217F4F" w:rsidR="004342BE" w:rsidRPr="008E4974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Minimum age of the stratigraphic unit in Ma (million years)</w:t>
            </w:r>
          </w:p>
        </w:tc>
      </w:tr>
      <w:tr w:rsidR="004342BE" w:rsidRPr="00D46F68" w14:paraId="6AFC04A5" w14:textId="77777777" w:rsidTr="0002088A">
        <w:tc>
          <w:tcPr>
            <w:tcW w:w="2263" w:type="dxa"/>
          </w:tcPr>
          <w:p w14:paraId="3E65B00E" w14:textId="77777777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ax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</w:t>
            </w:r>
            <w:proofErr w:type="spellEnd"/>
          </w:p>
        </w:tc>
        <w:tc>
          <w:tcPr>
            <w:tcW w:w="1843" w:type="dxa"/>
          </w:tcPr>
          <w:p w14:paraId="5E1FCC85" w14:textId="2ADBC7AF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04F5F671" w14:textId="77777777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A system generated representation of the corresponding Eon/Era/Period/Epoch/Age based on the value defined in the </w:t>
            </w:r>
            <w:proofErr w:type="spellStart"/>
            <w:r w:rsidRPr="005705F3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max_age_ma</w:t>
            </w:r>
            <w:proofErr w:type="spellEnd"/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field.</w:t>
            </w:r>
          </w:p>
        </w:tc>
      </w:tr>
      <w:tr w:rsidR="004342BE" w:rsidRPr="00D46F68" w14:paraId="239D4D08" w14:textId="77777777" w:rsidTr="0002088A">
        <w:tc>
          <w:tcPr>
            <w:tcW w:w="2263" w:type="dxa"/>
          </w:tcPr>
          <w:p w14:paraId="791CE02C" w14:textId="26ED81F7" w:rsidR="004342BE" w:rsidRPr="004570D0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  <w:highlight w:val="yellow"/>
              </w:rPr>
            </w:pP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</w:t>
            </w:r>
            <w:proofErr w:type="spellEnd"/>
          </w:p>
        </w:tc>
        <w:tc>
          <w:tcPr>
            <w:tcW w:w="1843" w:type="dxa"/>
          </w:tcPr>
          <w:p w14:paraId="63D0FEA1" w14:textId="2641BE31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63C5500F" w14:textId="443B4CE9" w:rsidR="004342BE" w:rsidRPr="008E4974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A system generated representation of the corresponding Eon/Era/Period/Epoch/Age based on the value defined in the </w:t>
            </w:r>
            <w:proofErr w:type="spellStart"/>
            <w:r w:rsidRPr="005705F3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min_age_ma</w:t>
            </w:r>
            <w:proofErr w:type="spellEnd"/>
            <w:r w:rsidRPr="005705F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field.</w:t>
            </w:r>
          </w:p>
        </w:tc>
      </w:tr>
      <w:tr w:rsidR="004342BE" w:rsidRPr="00D46F68" w14:paraId="248A6508" w14:textId="77777777" w:rsidTr="0002088A">
        <w:tc>
          <w:tcPr>
            <w:tcW w:w="2263" w:type="dxa"/>
          </w:tcPr>
          <w:p w14:paraId="010430E4" w14:textId="68A7A24B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 w:rsidRPr="00E7318A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age_method</w:t>
            </w:r>
            <w:proofErr w:type="spellEnd"/>
          </w:p>
        </w:tc>
        <w:tc>
          <w:tcPr>
            <w:tcW w:w="1843" w:type="dxa"/>
          </w:tcPr>
          <w:p w14:paraId="18D43A27" w14:textId="1E6BF4CD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20C79ACD" w14:textId="3BD0ABFF" w:rsidR="004342BE" w:rsidRPr="00D46F68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 xml:space="preserve">Method used to determine the </w:t>
            </w: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ax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  <w:r>
              <w:rPr>
                <w:rFonts w:ascii="Verdana" w:hAnsi="Verdana"/>
                <w:color w:val="222222"/>
                <w:shd w:val="clear" w:color="auto" w:fill="FFFFFF"/>
              </w:rPr>
              <w:t xml:space="preserve"> and </w:t>
            </w:r>
            <w:proofErr w:type="spellStart"/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in</w:t>
            </w:r>
            <w:r w:rsidRPr="000B59E0"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_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age_ma</w:t>
            </w:r>
            <w:proofErr w:type="spellEnd"/>
            <w:r>
              <w:rPr>
                <w:rFonts w:ascii="Verdana" w:hAnsi="Verdana"/>
                <w:color w:val="222222"/>
                <w:shd w:val="clear" w:color="auto" w:fill="FFFFFF"/>
              </w:rPr>
              <w:t xml:space="preserve"> fields.</w:t>
            </w:r>
          </w:p>
        </w:tc>
      </w:tr>
      <w:tr w:rsidR="004342BE" w:rsidRPr="00D46F68" w14:paraId="23C7F22E" w14:textId="77777777" w:rsidTr="0002088A">
        <w:tc>
          <w:tcPr>
            <w:tcW w:w="2263" w:type="dxa"/>
          </w:tcPr>
          <w:p w14:paraId="7F753923" w14:textId="4AA4DEE5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positional_accuracy</w:t>
            </w:r>
            <w:proofErr w:type="spellEnd"/>
          </w:p>
          <w:p w14:paraId="73616ADD" w14:textId="73B9913E" w:rsidR="004342BE" w:rsidRPr="00DF5815" w:rsidRDefault="004342BE" w:rsidP="004342BE">
            <w:pPr>
              <w:spacing w:after="120"/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  <w:t>pos_acc</w:t>
            </w:r>
            <w:proofErr w:type="spellEnd"/>
          </w:p>
        </w:tc>
        <w:tc>
          <w:tcPr>
            <w:tcW w:w="1843" w:type="dxa"/>
          </w:tcPr>
          <w:p w14:paraId="7B4D96BE" w14:textId="67DA6BDB" w:rsidR="004342BE" w:rsidRPr="00D46F68" w:rsidRDefault="00AB6FEC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749" w:type="dxa"/>
          </w:tcPr>
          <w:p w14:paraId="6A9CFDF8" w14:textId="6C7889EA" w:rsidR="004342BE" w:rsidRDefault="004342BE" w:rsidP="004342BE">
            <w:pPr>
              <w:spacing w:before="120" w:after="120"/>
              <w:rPr>
                <w:rFonts w:ascii="Verdana" w:hAnsi="Verdana"/>
                <w:color w:val="222222"/>
                <w:shd w:val="clear" w:color="auto" w:fill="FFFFFF"/>
              </w:rPr>
            </w:pPr>
            <w:r>
              <w:rPr>
                <w:rFonts w:ascii="Verdana" w:hAnsi="Verdana"/>
                <w:color w:val="222222"/>
                <w:shd w:val="clear" w:color="auto" w:fill="FFFFFF"/>
              </w:rPr>
              <w:t>Horizontal accuracy in metres</w:t>
            </w:r>
            <w:r w:rsidR="005631A9">
              <w:rPr>
                <w:rFonts w:ascii="Verdana" w:hAnsi="Verdana"/>
                <w:color w:val="222222"/>
                <w:shd w:val="clear" w:color="auto" w:fill="FFFFFF"/>
              </w:rPr>
              <w:t xml:space="preserve">. </w:t>
            </w:r>
            <w:r w:rsidR="008911B4">
              <w:rPr>
                <w:rFonts w:ascii="Verdana" w:hAnsi="Verdana"/>
                <w:color w:val="222222"/>
                <w:shd w:val="clear" w:color="auto" w:fill="FFFFFF"/>
              </w:rPr>
              <w:t>Blank</w:t>
            </w:r>
            <w:r w:rsidR="005631A9">
              <w:rPr>
                <w:rFonts w:ascii="Verdana" w:hAnsi="Verdana"/>
                <w:color w:val="222222"/>
                <w:shd w:val="clear" w:color="auto" w:fill="FFFFFF"/>
              </w:rPr>
              <w:t xml:space="preserve"> or </w:t>
            </w:r>
            <w:r w:rsidR="008911B4">
              <w:rPr>
                <w:rFonts w:ascii="Verdana" w:hAnsi="Verdana"/>
                <w:color w:val="222222"/>
                <w:shd w:val="clear" w:color="auto" w:fill="FFFFFF"/>
              </w:rPr>
              <w:t xml:space="preserve">Null </w:t>
            </w:r>
            <w:r w:rsidR="005631A9">
              <w:rPr>
                <w:rFonts w:ascii="Verdana" w:hAnsi="Verdana"/>
                <w:color w:val="222222"/>
                <w:shd w:val="clear" w:color="auto" w:fill="FFFFFF"/>
              </w:rPr>
              <w:t>values indicate postional accuracy is unknown.</w:t>
            </w:r>
          </w:p>
        </w:tc>
      </w:tr>
      <w:tr w:rsidR="004342BE" w:rsidRPr="00D46F68" w14:paraId="24D38D92" w14:textId="77777777" w:rsidTr="0002088A">
        <w:tc>
          <w:tcPr>
            <w:tcW w:w="2263" w:type="dxa"/>
          </w:tcPr>
          <w:p w14:paraId="78E6A89E" w14:textId="77777777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output_scale</w:t>
            </w:r>
          </w:p>
          <w:p w14:paraId="3DC5C55D" w14:textId="3870D496" w:rsidR="004342BE" w:rsidRPr="00DF5815" w:rsidRDefault="004342BE" w:rsidP="004342BE">
            <w:pPr>
              <w:spacing w:after="120"/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</w:pPr>
            <w:r w:rsidRPr="00DF5815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</w:rPr>
              <w:t>oscale</w:t>
            </w:r>
          </w:p>
        </w:tc>
        <w:tc>
          <w:tcPr>
            <w:tcW w:w="1843" w:type="dxa"/>
          </w:tcPr>
          <w:p w14:paraId="67314AD0" w14:textId="0157F36B" w:rsidR="004342BE" w:rsidRPr="0002088A" w:rsidRDefault="004342BE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749" w:type="dxa"/>
          </w:tcPr>
          <w:p w14:paraId="690FF915" w14:textId="1B0553E2" w:rsidR="004342BE" w:rsidRPr="00DF5815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O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utput scale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that </w:t>
            </w:r>
            <w:proofErr w:type="gramStart"/>
            <w:r>
              <w:rPr>
                <w:rFonts w:ascii="Arial" w:hAnsi="Arial" w:cs="Arial"/>
                <w:noProof w:val="0"/>
                <w:sz w:val="22"/>
                <w:szCs w:val="22"/>
              </w:rPr>
              <w:t>outcrop</w:t>
            </w:r>
            <w:proofErr w:type="gramEnd"/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 xml:space="preserve"> symbol will be </w:t>
            </w:r>
            <w:r w:rsidRPr="00EF4027">
              <w:rPr>
                <w:rFonts w:ascii="Arial" w:hAnsi="Arial" w:cs="Arial"/>
                <w:noProof w:val="0"/>
                <w:sz w:val="22"/>
                <w:szCs w:val="22"/>
              </w:rPr>
              <w:t>displayed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4342BE" w:rsidRPr="00D46F68" w14:paraId="455EC59B" w14:textId="77777777" w:rsidTr="0002088A">
        <w:tc>
          <w:tcPr>
            <w:tcW w:w="2263" w:type="dxa"/>
          </w:tcPr>
          <w:p w14:paraId="535EAE79" w14:textId="60A91E9E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</w:rPr>
              <w:t>outcrop_id</w:t>
            </w:r>
            <w:proofErr w:type="spellEnd"/>
          </w:p>
        </w:tc>
        <w:tc>
          <w:tcPr>
            <w:tcW w:w="1843" w:type="dxa"/>
          </w:tcPr>
          <w:p w14:paraId="72583384" w14:textId="428D88C1" w:rsidR="004342BE" w:rsidRPr="0002088A" w:rsidRDefault="004342BE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749" w:type="dxa"/>
          </w:tcPr>
          <w:p w14:paraId="3CBD4DCF" w14:textId="453C0400" w:rsidR="004342BE" w:rsidRDefault="004342BE" w:rsidP="004342B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Primary key for the outcrop record in the MRT database</w:t>
            </w:r>
          </w:p>
        </w:tc>
      </w:tr>
      <w:bookmarkEnd w:id="14"/>
      <w:bookmarkEnd w:id="15"/>
      <w:bookmarkEnd w:id="16"/>
    </w:tbl>
    <w:p w14:paraId="6D2C9ADB" w14:textId="29070672" w:rsidR="0008389C" w:rsidRDefault="0008389C" w:rsidP="00C43DD1">
      <w:pPr>
        <w:tabs>
          <w:tab w:val="left" w:pos="0"/>
        </w:tabs>
        <w:spacing w:before="120" w:after="120"/>
        <w:rPr>
          <w:rFonts w:ascii="Arial" w:hAnsi="Arial" w:cs="Arial"/>
          <w:noProof w:val="0"/>
          <w:sz w:val="22"/>
          <w:szCs w:val="22"/>
        </w:rPr>
      </w:pPr>
    </w:p>
    <w:p w14:paraId="7D8E8343" w14:textId="4ACAFF73" w:rsidR="0008389C" w:rsidRPr="00D46F68" w:rsidRDefault="00C22DFA" w:rsidP="00AA2CA7">
      <w:pPr>
        <w:pStyle w:val="Heading2"/>
      </w:pPr>
      <w:bookmarkStart w:id="18" w:name="_Toc120700765"/>
      <w:r>
        <w:lastRenderedPageBreak/>
        <w:t>ALTERATION</w:t>
      </w:r>
      <w:r w:rsidR="00180818">
        <w:t xml:space="preserve"> (alteration25k)</w:t>
      </w:r>
      <w:bookmarkEnd w:id="18"/>
    </w:p>
    <w:p w14:paraId="542FBA24" w14:textId="77777777" w:rsidR="0052452A" w:rsidRPr="00D46F68" w:rsidRDefault="0052452A" w:rsidP="0052452A">
      <w:pPr>
        <w:rPr>
          <w:rFonts w:ascii="Arial" w:hAnsi="Arial" w:cs="Arial"/>
          <w:noProof w:val="0"/>
          <w:sz w:val="22"/>
          <w:szCs w:val="22"/>
        </w:rPr>
      </w:pPr>
    </w:p>
    <w:p w14:paraId="4604CBBF" w14:textId="58046601" w:rsidR="004E2E77" w:rsidRPr="008E4974" w:rsidRDefault="006B2515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Altera</w:t>
      </w:r>
      <w:r w:rsidR="00853D59">
        <w:rPr>
          <w:rFonts w:ascii="Arial" w:hAnsi="Arial" w:cs="Arial"/>
          <w:noProof w:val="0"/>
          <w:sz w:val="22"/>
          <w:szCs w:val="22"/>
        </w:rPr>
        <w:t>t</w:t>
      </w:r>
      <w:r>
        <w:rPr>
          <w:rFonts w:ascii="Arial" w:hAnsi="Arial" w:cs="Arial"/>
          <w:noProof w:val="0"/>
          <w:sz w:val="22"/>
          <w:szCs w:val="22"/>
        </w:rPr>
        <w:t>ion</w:t>
      </w:r>
      <w:r w:rsidRPr="008E4974">
        <w:rPr>
          <w:rFonts w:ascii="Arial" w:hAnsi="Arial" w:cs="Arial"/>
          <w:noProof w:val="0"/>
          <w:sz w:val="22"/>
          <w:szCs w:val="22"/>
        </w:rPr>
        <w:t xml:space="preserve"> data is available at 1:25 000</w:t>
      </w:r>
      <w:r>
        <w:rPr>
          <w:rFonts w:ascii="Arial" w:hAnsi="Arial" w:cs="Arial"/>
          <w:noProof w:val="0"/>
          <w:sz w:val="22"/>
          <w:szCs w:val="22"/>
        </w:rPr>
        <w:t xml:space="preserve"> scale only. </w:t>
      </w:r>
      <w:r w:rsidR="004E2E77" w:rsidRPr="008E4974">
        <w:rPr>
          <w:rFonts w:ascii="Arial" w:hAnsi="Arial" w:cs="Arial"/>
          <w:noProof w:val="0"/>
          <w:sz w:val="22"/>
          <w:szCs w:val="22"/>
        </w:rPr>
        <w:t xml:space="preserve">A </w:t>
      </w:r>
      <w:r w:rsidR="00F86AA9" w:rsidRPr="008E4974">
        <w:rPr>
          <w:rFonts w:ascii="Arial" w:hAnsi="Arial" w:cs="Arial"/>
          <w:noProof w:val="0"/>
          <w:sz w:val="22"/>
          <w:szCs w:val="22"/>
        </w:rPr>
        <w:t>layer</w:t>
      </w:r>
      <w:r w:rsidR="00853D59">
        <w:rPr>
          <w:rFonts w:ascii="Arial" w:hAnsi="Arial" w:cs="Arial"/>
          <w:noProof w:val="0"/>
          <w:sz w:val="22"/>
          <w:szCs w:val="22"/>
        </w:rPr>
        <w:t xml:space="preserve"> </w:t>
      </w:r>
      <w:r w:rsidR="002768F3" w:rsidRPr="008E4974">
        <w:rPr>
          <w:rFonts w:ascii="Arial" w:hAnsi="Arial" w:cs="Arial"/>
          <w:noProof w:val="0"/>
          <w:sz w:val="22"/>
          <w:szCs w:val="22"/>
        </w:rPr>
        <w:t xml:space="preserve">has been </w:t>
      </w:r>
      <w:r w:rsidR="00732428" w:rsidRPr="008E4974">
        <w:rPr>
          <w:rFonts w:ascii="Arial" w:hAnsi="Arial" w:cs="Arial"/>
          <w:noProof w:val="0"/>
          <w:sz w:val="22"/>
          <w:szCs w:val="22"/>
        </w:rPr>
        <w:t>created</w:t>
      </w:r>
      <w:r w:rsidR="002768F3" w:rsidRPr="008E4974">
        <w:rPr>
          <w:rFonts w:ascii="Arial" w:hAnsi="Arial" w:cs="Arial"/>
          <w:noProof w:val="0"/>
          <w:sz w:val="22"/>
          <w:szCs w:val="22"/>
        </w:rPr>
        <w:t xml:space="preserve"> </w:t>
      </w:r>
      <w:r w:rsidR="004E2E77" w:rsidRPr="008E4974">
        <w:rPr>
          <w:rFonts w:ascii="Arial" w:hAnsi="Arial" w:cs="Arial"/>
          <w:noProof w:val="0"/>
          <w:sz w:val="22"/>
          <w:szCs w:val="22"/>
        </w:rPr>
        <w:t>to show various types of alteration / metamorphism</w:t>
      </w:r>
      <w:r w:rsidR="00BC6296" w:rsidRPr="008E4974">
        <w:rPr>
          <w:rFonts w:ascii="Arial" w:hAnsi="Arial" w:cs="Arial"/>
          <w:noProof w:val="0"/>
          <w:sz w:val="22"/>
          <w:szCs w:val="22"/>
        </w:rPr>
        <w:t xml:space="preserve"> across the state</w:t>
      </w:r>
      <w:r w:rsidR="00F86AA9" w:rsidRPr="008E4974">
        <w:rPr>
          <w:rFonts w:ascii="Arial" w:hAnsi="Arial" w:cs="Arial"/>
          <w:noProof w:val="0"/>
          <w:sz w:val="22"/>
          <w:szCs w:val="22"/>
        </w:rPr>
        <w:t>.</w:t>
      </w:r>
    </w:p>
    <w:p w14:paraId="40E41697" w14:textId="77777777" w:rsidR="006F43A2" w:rsidRPr="00D46F68" w:rsidRDefault="006F43A2" w:rsidP="0052452A">
      <w:pPr>
        <w:rPr>
          <w:rFonts w:ascii="Arial" w:hAnsi="Arial" w:cs="Arial"/>
          <w:noProof w:val="0"/>
          <w:sz w:val="22"/>
          <w:szCs w:val="22"/>
        </w:rPr>
      </w:pPr>
      <w:bookmarkStart w:id="19" w:name="_Toc499967823"/>
      <w:bookmarkStart w:id="20" w:name="_Toc500211230"/>
      <w:bookmarkStart w:id="21" w:name="_Toc50021256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701"/>
        <w:gridCol w:w="6061"/>
      </w:tblGrid>
      <w:tr w:rsidR="0052452A" w:rsidRPr="00D46F68" w14:paraId="0D89948A" w14:textId="77777777" w:rsidTr="00B70A6B">
        <w:tc>
          <w:tcPr>
            <w:tcW w:w="2093" w:type="dxa"/>
          </w:tcPr>
          <w:p w14:paraId="499C4A33" w14:textId="77777777" w:rsidR="0052452A" w:rsidRPr="00D46F68" w:rsidRDefault="0052452A" w:rsidP="006A7468">
            <w:pPr>
              <w:spacing w:before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bookmarkStart w:id="22" w:name="_Toc499967824"/>
            <w:bookmarkStart w:id="23" w:name="_Toc500211231"/>
            <w:bookmarkStart w:id="24" w:name="_Toc500212566"/>
            <w:bookmarkEnd w:id="19"/>
            <w:bookmarkEnd w:id="20"/>
            <w:bookmarkEnd w:id="21"/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NAME</w:t>
            </w:r>
          </w:p>
        </w:tc>
        <w:tc>
          <w:tcPr>
            <w:tcW w:w="1701" w:type="dxa"/>
          </w:tcPr>
          <w:p w14:paraId="0BD75F19" w14:textId="77777777" w:rsidR="0052452A" w:rsidRPr="00D46F68" w:rsidRDefault="0052452A" w:rsidP="006A7468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TYPE</w:t>
            </w:r>
          </w:p>
        </w:tc>
        <w:tc>
          <w:tcPr>
            <w:tcW w:w="6061" w:type="dxa"/>
          </w:tcPr>
          <w:p w14:paraId="6067EA04" w14:textId="77777777" w:rsidR="0052452A" w:rsidRPr="00D46F68" w:rsidRDefault="0052452A" w:rsidP="006A7468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DESCRIPTION</w:t>
            </w:r>
          </w:p>
        </w:tc>
      </w:tr>
      <w:tr w:rsidR="0052452A" w:rsidRPr="008E4974" w14:paraId="7C8BB4D9" w14:textId="77777777" w:rsidTr="00B70A6B">
        <w:tc>
          <w:tcPr>
            <w:tcW w:w="2093" w:type="dxa"/>
          </w:tcPr>
          <w:p w14:paraId="51B805B3" w14:textId="65DAE08C" w:rsidR="006B2515" w:rsidRDefault="006B2515" w:rsidP="006B2515">
            <w:pPr>
              <w:spacing w:before="120" w:after="120"/>
              <w:rPr>
                <w:rFonts w:ascii="Arial" w:hAnsi="Arial" w:cs="Arial"/>
                <w:iCs/>
                <w:noProof w:val="0"/>
              </w:rPr>
            </w:pPr>
            <w:r>
              <w:rPr>
                <w:rFonts w:ascii="Arial" w:hAnsi="Arial" w:cs="Arial"/>
                <w:iCs/>
                <w:noProof w:val="0"/>
              </w:rPr>
              <w:t>description</w:t>
            </w:r>
          </w:p>
          <w:p w14:paraId="64E90D62" w14:textId="147E3A76" w:rsidR="006B2515" w:rsidRPr="006B2515" w:rsidRDefault="006B2515" w:rsidP="00077BB6">
            <w:pPr>
              <w:spacing w:after="120"/>
              <w:rPr>
                <w:rFonts w:ascii="Arial" w:hAnsi="Arial" w:cs="Arial"/>
                <w:i/>
                <w:noProof w:val="0"/>
              </w:rPr>
            </w:pPr>
            <w:r w:rsidRPr="006B2515">
              <w:rPr>
                <w:rFonts w:ascii="Arial" w:hAnsi="Arial" w:cs="Arial"/>
                <w:i/>
                <w:noProof w:val="0"/>
              </w:rPr>
              <w:t>desc</w:t>
            </w:r>
          </w:p>
        </w:tc>
        <w:tc>
          <w:tcPr>
            <w:tcW w:w="1701" w:type="dxa"/>
          </w:tcPr>
          <w:p w14:paraId="5BB34D3B" w14:textId="2C0416E3" w:rsidR="00D33279" w:rsidRPr="0002088A" w:rsidRDefault="0052452A" w:rsidP="0002088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6061" w:type="dxa"/>
          </w:tcPr>
          <w:p w14:paraId="08A6A81A" w14:textId="77777777" w:rsidR="0052452A" w:rsidRPr="008E4974" w:rsidRDefault="0052452A" w:rsidP="0052452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Description of the </w:t>
            </w:r>
            <w:r w:rsidR="00F86AA9" w:rsidRPr="008E4974">
              <w:rPr>
                <w:rFonts w:ascii="Arial" w:hAnsi="Arial" w:cs="Arial"/>
                <w:noProof w:val="0"/>
                <w:sz w:val="22"/>
                <w:szCs w:val="22"/>
              </w:rPr>
              <w:t xml:space="preserve">type of </w:t>
            </w:r>
            <w:r w:rsidRPr="008E4974">
              <w:rPr>
                <w:rFonts w:ascii="Arial" w:hAnsi="Arial" w:cs="Arial"/>
                <w:noProof w:val="0"/>
                <w:sz w:val="22"/>
                <w:szCs w:val="22"/>
              </w:rPr>
              <w:t>alteration / metamorphism</w:t>
            </w:r>
            <w:r w:rsidR="006E1038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8E3789" w:rsidRPr="008E4974" w14:paraId="5A5FBBC4" w14:textId="77777777" w:rsidTr="00B70A6B">
        <w:tc>
          <w:tcPr>
            <w:tcW w:w="2093" w:type="dxa"/>
          </w:tcPr>
          <w:p w14:paraId="7F679845" w14:textId="6DD44BE8" w:rsidR="008E3789" w:rsidRDefault="008E3789" w:rsidP="006B2515">
            <w:pPr>
              <w:spacing w:before="120" w:after="120"/>
              <w:rPr>
                <w:rFonts w:ascii="Arial" w:hAnsi="Arial" w:cs="Arial"/>
                <w:iCs/>
                <w:noProof w:val="0"/>
              </w:rPr>
            </w:pPr>
            <w:bookmarkStart w:id="25" w:name="_Hlk120011550"/>
            <w:proofErr w:type="spellStart"/>
            <w:r>
              <w:rPr>
                <w:rFonts w:ascii="Arial" w:hAnsi="Arial" w:cs="Arial"/>
                <w:iCs/>
                <w:noProof w:val="0"/>
              </w:rPr>
              <w:t>sdeobjectid</w:t>
            </w:r>
            <w:proofErr w:type="spellEnd"/>
          </w:p>
          <w:p w14:paraId="6C9250F9" w14:textId="31C8B351" w:rsidR="008E3789" w:rsidRPr="00A17707" w:rsidRDefault="008E3789" w:rsidP="00077BB6">
            <w:pPr>
              <w:spacing w:after="120"/>
              <w:rPr>
                <w:rFonts w:ascii="Arial" w:hAnsi="Arial" w:cs="Arial"/>
                <w:i/>
                <w:noProof w:val="0"/>
              </w:rPr>
            </w:pPr>
            <w:proofErr w:type="spellStart"/>
            <w:r w:rsidRPr="00A17707">
              <w:rPr>
                <w:rFonts w:ascii="Arial" w:hAnsi="Arial" w:cs="Arial"/>
                <w:i/>
                <w:noProof w:val="0"/>
              </w:rPr>
              <w:t>sdeobjid</w:t>
            </w:r>
            <w:proofErr w:type="spellEnd"/>
          </w:p>
        </w:tc>
        <w:tc>
          <w:tcPr>
            <w:tcW w:w="1701" w:type="dxa"/>
          </w:tcPr>
          <w:p w14:paraId="44394456" w14:textId="644ECC73" w:rsidR="008E3789" w:rsidRPr="00D46F68" w:rsidRDefault="008E3789" w:rsidP="0052452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6061" w:type="dxa"/>
          </w:tcPr>
          <w:p w14:paraId="63FF7606" w14:textId="48D6ED2D" w:rsidR="008E3789" w:rsidRPr="008E4974" w:rsidRDefault="008E3789" w:rsidP="0052452A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Primary key for the alteration record in the MRT database</w:t>
            </w:r>
          </w:p>
        </w:tc>
      </w:tr>
      <w:bookmarkEnd w:id="22"/>
      <w:bookmarkEnd w:id="23"/>
      <w:bookmarkEnd w:id="24"/>
      <w:bookmarkEnd w:id="25"/>
    </w:tbl>
    <w:p w14:paraId="16A5ED02" w14:textId="77777777" w:rsidR="00F73FAE" w:rsidRPr="00D46F68" w:rsidRDefault="00F73FAE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p w14:paraId="76822916" w14:textId="1AD9884E" w:rsidR="00D9310C" w:rsidRPr="00D46F68" w:rsidRDefault="00F73FAE" w:rsidP="00AA2CA7">
      <w:pPr>
        <w:pStyle w:val="Heading2"/>
      </w:pPr>
      <w:r w:rsidRPr="00D46F68">
        <w:br w:type="page"/>
      </w:r>
      <w:bookmarkStart w:id="26" w:name="_Toc120700766"/>
      <w:r w:rsidR="00C22DFA">
        <w:lastRenderedPageBreak/>
        <w:t>STRUCTURE</w:t>
      </w:r>
      <w:r w:rsidR="00180818">
        <w:t xml:space="preserve"> (structure25k and structure250k)</w:t>
      </w:r>
      <w:bookmarkEnd w:id="26"/>
    </w:p>
    <w:p w14:paraId="7A6F1624" w14:textId="77777777" w:rsidR="00D9310C" w:rsidRPr="00D46F68" w:rsidRDefault="00D9310C" w:rsidP="00D9310C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p w14:paraId="22F6635B" w14:textId="66B6D96A" w:rsidR="006102C5" w:rsidRDefault="00180818" w:rsidP="00D9310C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Structure data is available at 1:25 000 and 1:250 000 scales.</w:t>
      </w:r>
      <w:r w:rsidR="00D952DF">
        <w:rPr>
          <w:rFonts w:ascii="Arial" w:hAnsi="Arial" w:cs="Arial"/>
          <w:noProof w:val="0"/>
          <w:sz w:val="22"/>
          <w:szCs w:val="22"/>
        </w:rPr>
        <w:t xml:space="preserve"> The data </w:t>
      </w:r>
      <w:r w:rsidR="000D2AE2" w:rsidRPr="008E4974">
        <w:rPr>
          <w:rFonts w:ascii="Arial" w:hAnsi="Arial" w:cs="Arial"/>
          <w:noProof w:val="0"/>
          <w:sz w:val="22"/>
          <w:szCs w:val="22"/>
        </w:rPr>
        <w:t xml:space="preserve">has been </w:t>
      </w:r>
      <w:r w:rsidR="002571C1" w:rsidRPr="008E4974">
        <w:rPr>
          <w:rFonts w:ascii="Arial" w:hAnsi="Arial" w:cs="Arial"/>
          <w:noProof w:val="0"/>
          <w:sz w:val="22"/>
          <w:szCs w:val="22"/>
        </w:rPr>
        <w:t xml:space="preserve">captured </w:t>
      </w:r>
      <w:r w:rsidR="000D2AE2" w:rsidRPr="008E4974">
        <w:rPr>
          <w:rFonts w:ascii="Arial" w:hAnsi="Arial" w:cs="Arial"/>
          <w:noProof w:val="0"/>
          <w:sz w:val="22"/>
          <w:szCs w:val="22"/>
        </w:rPr>
        <w:t xml:space="preserve">from </w:t>
      </w:r>
      <w:r w:rsidR="00D952DF">
        <w:rPr>
          <w:rFonts w:ascii="Arial" w:hAnsi="Arial" w:cs="Arial"/>
          <w:noProof w:val="0"/>
          <w:sz w:val="22"/>
          <w:szCs w:val="22"/>
        </w:rPr>
        <w:t xml:space="preserve">old map </w:t>
      </w:r>
      <w:r w:rsidR="000D2AE2" w:rsidRPr="008E4974">
        <w:rPr>
          <w:rFonts w:ascii="Arial" w:hAnsi="Arial" w:cs="Arial"/>
          <w:noProof w:val="0"/>
          <w:sz w:val="22"/>
          <w:szCs w:val="22"/>
        </w:rPr>
        <w:t xml:space="preserve">compilation </w:t>
      </w:r>
      <w:r w:rsidR="00D952DF">
        <w:rPr>
          <w:rFonts w:ascii="Arial" w:hAnsi="Arial" w:cs="Arial"/>
          <w:noProof w:val="0"/>
          <w:sz w:val="22"/>
          <w:szCs w:val="22"/>
        </w:rPr>
        <w:t>data or from locations recorded in the field using GPS.</w:t>
      </w:r>
      <w:r w:rsidR="006102C5">
        <w:rPr>
          <w:rFonts w:ascii="Arial" w:hAnsi="Arial" w:cs="Arial"/>
          <w:noProof w:val="0"/>
          <w:sz w:val="22"/>
          <w:szCs w:val="22"/>
        </w:rPr>
        <w:t xml:space="preserve"> </w:t>
      </w:r>
      <w:r w:rsidR="006B2515">
        <w:rPr>
          <w:rFonts w:ascii="Arial" w:hAnsi="Arial" w:cs="Arial"/>
          <w:noProof w:val="0"/>
          <w:sz w:val="22"/>
          <w:szCs w:val="22"/>
        </w:rPr>
        <w:t>Each structur</w:t>
      </w:r>
      <w:r w:rsidR="00C22DFA">
        <w:rPr>
          <w:rFonts w:ascii="Arial" w:hAnsi="Arial" w:cs="Arial"/>
          <w:noProof w:val="0"/>
          <w:sz w:val="22"/>
          <w:szCs w:val="22"/>
        </w:rPr>
        <w:t>e</w:t>
      </w:r>
      <w:r w:rsidR="006B2515">
        <w:rPr>
          <w:rFonts w:ascii="Arial" w:hAnsi="Arial" w:cs="Arial"/>
          <w:noProof w:val="0"/>
          <w:sz w:val="22"/>
          <w:szCs w:val="22"/>
        </w:rPr>
        <w:t xml:space="preserve"> reading is one record in the </w:t>
      </w:r>
      <w:r w:rsidR="006102C5">
        <w:rPr>
          <w:rFonts w:ascii="Arial" w:hAnsi="Arial" w:cs="Arial"/>
          <w:noProof w:val="0"/>
          <w:sz w:val="22"/>
          <w:szCs w:val="22"/>
        </w:rPr>
        <w:t xml:space="preserve">dataset however, there may be multiple structural readings taken at one location. </w:t>
      </w:r>
    </w:p>
    <w:p w14:paraId="5D35EC9B" w14:textId="20578F68" w:rsidR="00D9310C" w:rsidRDefault="006102C5" w:rsidP="00D9310C">
      <w:pPr>
        <w:tabs>
          <w:tab w:val="left" w:pos="0"/>
        </w:tabs>
        <w:spacing w:after="120"/>
      </w:pPr>
      <w:r>
        <w:rPr>
          <w:rFonts w:ascii="Arial" w:hAnsi="Arial" w:cs="Arial"/>
          <w:noProof w:val="0"/>
          <w:sz w:val="22"/>
          <w:szCs w:val="22"/>
        </w:rPr>
        <w:t>The 1:25 000 structure dataset has a ‘secondary’ structure symbol</w:t>
      </w:r>
      <w:r w:rsidR="00C35B33">
        <w:rPr>
          <w:rFonts w:ascii="Arial" w:hAnsi="Arial" w:cs="Arial"/>
          <w:noProof w:val="0"/>
          <w:sz w:val="22"/>
          <w:szCs w:val="22"/>
        </w:rPr>
        <w:t xml:space="preserve"> </w:t>
      </w:r>
      <w:r>
        <w:rPr>
          <w:rFonts w:ascii="Arial" w:hAnsi="Arial" w:cs="Arial"/>
          <w:noProof w:val="0"/>
          <w:sz w:val="22"/>
          <w:szCs w:val="22"/>
        </w:rPr>
        <w:t xml:space="preserve">to allow fold hinge line </w:t>
      </w:r>
      <w:r w:rsidR="00D84483">
        <w:rPr>
          <w:rFonts w:ascii="Arial" w:hAnsi="Arial" w:cs="Arial"/>
          <w:noProof w:val="0"/>
          <w:sz w:val="22"/>
          <w:szCs w:val="22"/>
        </w:rPr>
        <w:t xml:space="preserve">structure </w:t>
      </w:r>
      <w:r>
        <w:rPr>
          <w:rFonts w:ascii="Arial" w:hAnsi="Arial" w:cs="Arial"/>
          <w:noProof w:val="0"/>
          <w:sz w:val="22"/>
          <w:szCs w:val="22"/>
        </w:rPr>
        <w:t>readings to be paired with an accompanying axial surface reading. The ‘secondary’ fields will only be populated for fold</w:t>
      </w:r>
      <w:r w:rsidR="00C35B33">
        <w:rPr>
          <w:rFonts w:ascii="Arial" w:hAnsi="Arial" w:cs="Arial"/>
          <w:noProof w:val="0"/>
          <w:sz w:val="22"/>
          <w:szCs w:val="22"/>
        </w:rPr>
        <w:t>s</w:t>
      </w:r>
      <w:r>
        <w:rPr>
          <w:rFonts w:ascii="Arial" w:hAnsi="Arial" w:cs="Arial"/>
          <w:noProof w:val="0"/>
          <w:sz w:val="22"/>
          <w:szCs w:val="22"/>
        </w:rPr>
        <w:t xml:space="preserve">, for all other structure symbols these fields will be NULL. </w:t>
      </w:r>
    </w:p>
    <w:p w14:paraId="24353F5C" w14:textId="77777777" w:rsidR="00A17707" w:rsidRPr="00D46F68" w:rsidRDefault="00A17707" w:rsidP="00D9310C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5636"/>
      </w:tblGrid>
      <w:tr w:rsidR="00D9310C" w:rsidRPr="00D46F68" w14:paraId="1E13D1BA" w14:textId="77777777" w:rsidTr="007651B2">
        <w:tc>
          <w:tcPr>
            <w:tcW w:w="2660" w:type="dxa"/>
          </w:tcPr>
          <w:p w14:paraId="78C2DE02" w14:textId="77777777" w:rsidR="00D9310C" w:rsidRPr="00D46F68" w:rsidRDefault="00D9310C" w:rsidP="002767BC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NAME</w:t>
            </w:r>
          </w:p>
        </w:tc>
        <w:tc>
          <w:tcPr>
            <w:tcW w:w="1559" w:type="dxa"/>
          </w:tcPr>
          <w:p w14:paraId="66CBDB8D" w14:textId="77777777" w:rsidR="00D9310C" w:rsidRPr="00D46F68" w:rsidRDefault="00D9310C" w:rsidP="002767BC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FIELD TYPE</w:t>
            </w:r>
          </w:p>
        </w:tc>
        <w:tc>
          <w:tcPr>
            <w:tcW w:w="5636" w:type="dxa"/>
          </w:tcPr>
          <w:p w14:paraId="35B28E8F" w14:textId="77777777" w:rsidR="00D9310C" w:rsidRPr="00D46F68" w:rsidRDefault="00D9310C" w:rsidP="002767BC">
            <w:pPr>
              <w:spacing w:before="120" w:after="12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b/>
                <w:noProof w:val="0"/>
                <w:sz w:val="22"/>
                <w:szCs w:val="22"/>
              </w:rPr>
              <w:t>DESCRIPTION</w:t>
            </w:r>
          </w:p>
        </w:tc>
      </w:tr>
      <w:tr w:rsidR="007260B5" w:rsidRPr="00D46F68" w14:paraId="0FE13435" w14:textId="77777777" w:rsidTr="007651B2">
        <w:tc>
          <w:tcPr>
            <w:tcW w:w="2660" w:type="dxa"/>
          </w:tcPr>
          <w:p w14:paraId="796194DF" w14:textId="4008113E" w:rsidR="007260B5" w:rsidRPr="00D46F68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name</w:t>
            </w:r>
          </w:p>
        </w:tc>
        <w:tc>
          <w:tcPr>
            <w:tcW w:w="1559" w:type="dxa"/>
          </w:tcPr>
          <w:p w14:paraId="2F993A14" w14:textId="0DB2E65A" w:rsidR="007260B5" w:rsidRPr="00D46F68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</w:tcPr>
          <w:p w14:paraId="2455EFE7" w14:textId="0596ACD6" w:rsidR="007260B5" w:rsidRPr="00EF4027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EF4027">
              <w:rPr>
                <w:rFonts w:ascii="Arial" w:hAnsi="Arial" w:cs="Arial"/>
                <w:noProof w:val="0"/>
                <w:sz w:val="22"/>
                <w:szCs w:val="22"/>
              </w:rPr>
              <w:t>Letter symbol used for structure type.</w:t>
            </w:r>
          </w:p>
        </w:tc>
      </w:tr>
      <w:tr w:rsidR="007260B5" w:rsidRPr="00D46F68" w14:paraId="6DBAFCB1" w14:textId="77777777" w:rsidTr="007651B2">
        <w:tc>
          <w:tcPr>
            <w:tcW w:w="2660" w:type="dxa"/>
          </w:tcPr>
          <w:p w14:paraId="7573F7EA" w14:textId="1BF17EDE" w:rsidR="007260B5" w:rsidRPr="00D46F68" w:rsidRDefault="007260B5" w:rsidP="007260B5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description</w:t>
            </w:r>
          </w:p>
          <w:p w14:paraId="7CFAC670" w14:textId="601290B0" w:rsidR="007260B5" w:rsidRPr="00D46F68" w:rsidRDefault="007260B5" w:rsidP="008929E9">
            <w:pPr>
              <w:spacing w:before="120" w:after="120"/>
              <w:rPr>
                <w:rFonts w:ascii="Arial" w:hAnsi="Arial" w:cs="Arial"/>
                <w:i/>
                <w:noProof w:val="0"/>
              </w:rPr>
            </w:pPr>
            <w:r>
              <w:rPr>
                <w:rFonts w:ascii="Arial" w:hAnsi="Arial" w:cs="Arial"/>
                <w:i/>
                <w:noProof w:val="0"/>
              </w:rPr>
              <w:t>desc</w:t>
            </w:r>
          </w:p>
        </w:tc>
        <w:tc>
          <w:tcPr>
            <w:tcW w:w="1559" w:type="dxa"/>
          </w:tcPr>
          <w:p w14:paraId="3B9BAF66" w14:textId="392AB083" w:rsidR="007260B5" w:rsidRPr="00D46F68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</w:tcPr>
          <w:p w14:paraId="5EA4A782" w14:textId="77777777" w:rsidR="007260B5" w:rsidRPr="00EF4027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EF4027">
              <w:rPr>
                <w:rFonts w:ascii="Arial" w:hAnsi="Arial" w:cs="Arial"/>
                <w:noProof w:val="0"/>
                <w:sz w:val="22"/>
                <w:szCs w:val="22"/>
              </w:rPr>
              <w:t>Description of the structure type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7260B5" w:rsidRPr="00D46F68" w14:paraId="59A6C1DD" w14:textId="77777777" w:rsidTr="007651B2">
        <w:tc>
          <w:tcPr>
            <w:tcW w:w="2660" w:type="dxa"/>
          </w:tcPr>
          <w:p w14:paraId="5D2C6768" w14:textId="77777777" w:rsidR="007260B5" w:rsidRDefault="007260B5" w:rsidP="00BE6FFE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rock_symbol</w:t>
            </w:r>
            <w:proofErr w:type="spellEnd"/>
          </w:p>
          <w:p w14:paraId="397D03AB" w14:textId="0DD1058E" w:rsidR="007260B5" w:rsidRPr="00AA65AA" w:rsidRDefault="007260B5" w:rsidP="007260B5">
            <w:pPr>
              <w:spacing w:before="120"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AA65AA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rock_symb</w:t>
            </w:r>
            <w:proofErr w:type="spellEnd"/>
          </w:p>
        </w:tc>
        <w:tc>
          <w:tcPr>
            <w:tcW w:w="1559" w:type="dxa"/>
          </w:tcPr>
          <w:p w14:paraId="0C028A38" w14:textId="43DCA77E" w:rsidR="007260B5" w:rsidRPr="00D46F68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</w:tcPr>
          <w:p w14:paraId="762B4FE5" w14:textId="77777777" w:rsidR="00AE1C37" w:rsidRDefault="007260B5" w:rsidP="00AE1C37">
            <w:pPr>
              <w:spacing w:before="120"/>
              <w:rPr>
                <w:ins w:id="27" w:author="Bowerman, Jo-Anne" w:date="2022-11-23T18:17:00Z"/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Letter symbol</w:t>
            </w:r>
            <w:r w:rsidRPr="00D46F68"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  <w:t xml:space="preserve"> 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used to record the rock or mineral type of veins or dykes.</w:t>
            </w:r>
          </w:p>
          <w:p w14:paraId="587D4AAD" w14:textId="570EE0DB" w:rsidR="007260B5" w:rsidRPr="008E4974" w:rsidRDefault="00180818" w:rsidP="00AE1C37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B857FC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7260B5" w:rsidRPr="00D46F68" w14:paraId="5AAB0057" w14:textId="77777777" w:rsidTr="007651B2">
        <w:tc>
          <w:tcPr>
            <w:tcW w:w="2660" w:type="dxa"/>
          </w:tcPr>
          <w:p w14:paraId="16E0D66A" w14:textId="05A414DF" w:rsidR="007260B5" w:rsidRPr="00D46F68" w:rsidRDefault="007260B5" w:rsidP="007260B5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field_no</w:t>
            </w:r>
            <w:proofErr w:type="spellEnd"/>
          </w:p>
        </w:tc>
        <w:tc>
          <w:tcPr>
            <w:tcW w:w="1559" w:type="dxa"/>
          </w:tcPr>
          <w:p w14:paraId="4A8E6D9C" w14:textId="1F7AE44D" w:rsidR="007260B5" w:rsidRPr="00D46F68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</w:tcPr>
          <w:p w14:paraId="550FCFFD" w14:textId="506AA164" w:rsidR="007260B5" w:rsidRPr="00D46F68" w:rsidRDefault="007260B5" w:rsidP="007260B5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The field locality number used by the geologist.</w:t>
            </w:r>
          </w:p>
        </w:tc>
      </w:tr>
      <w:tr w:rsidR="00BE6FFE" w:rsidRPr="00D46F68" w14:paraId="0060623E" w14:textId="77777777" w:rsidTr="007651B2">
        <w:tc>
          <w:tcPr>
            <w:tcW w:w="2660" w:type="dxa"/>
          </w:tcPr>
          <w:p w14:paraId="165CFCDC" w14:textId="4C6B69B5" w:rsidR="00BE6FFE" w:rsidDel="00B857FC" w:rsidRDefault="00BE6FFE" w:rsidP="00BE6FFE">
            <w:pPr>
              <w:spacing w:before="120"/>
              <w:rPr>
                <w:del w:id="28" w:author="Bowerman, Jo-Anne" w:date="2022-11-23T17:14:00Z"/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symbol</w:t>
            </w:r>
          </w:p>
          <w:p w14:paraId="6D680E27" w14:textId="0CA47172" w:rsidR="00BE6FFE" w:rsidRPr="00BE6FFE" w:rsidRDefault="00BE6FFE" w:rsidP="00BE6FFE">
            <w:pPr>
              <w:spacing w:before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F3EA53" w14:textId="05D6B104" w:rsidR="00BE6FFE" w:rsidRPr="0002088A" w:rsidRDefault="00BE6FFE" w:rsidP="0002088A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</w:tcPr>
          <w:p w14:paraId="67714B3D" w14:textId="77777777" w:rsidR="00BE6FFE" w:rsidRPr="00D46F68" w:rsidRDefault="00BE6FFE" w:rsidP="00BE6FF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Rotation angle of structure symbol - used for screen display or hardcopy output.</w:t>
            </w:r>
          </w:p>
        </w:tc>
      </w:tr>
      <w:tr w:rsidR="00BE6FFE" w:rsidRPr="00D46F68" w14:paraId="27DAC53F" w14:textId="77777777" w:rsidTr="007651B2">
        <w:tc>
          <w:tcPr>
            <w:tcW w:w="2660" w:type="dxa"/>
          </w:tcPr>
          <w:p w14:paraId="0CA59A66" w14:textId="4D4AEDCC" w:rsidR="00BE6FFE" w:rsidRPr="00BE6FFE" w:rsidRDefault="00BE6FFE" w:rsidP="00BE6FFE">
            <w:pPr>
              <w:spacing w:before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dip</w:t>
            </w:r>
          </w:p>
        </w:tc>
        <w:tc>
          <w:tcPr>
            <w:tcW w:w="1559" w:type="dxa"/>
          </w:tcPr>
          <w:p w14:paraId="48210589" w14:textId="555FFC63" w:rsidR="00240A81" w:rsidRPr="0002088A" w:rsidRDefault="00BE6FFE" w:rsidP="00BE6FF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636" w:type="dxa"/>
          </w:tcPr>
          <w:p w14:paraId="35DE2FC1" w14:textId="77777777" w:rsidR="00BE6FFE" w:rsidRPr="00D46F68" w:rsidRDefault="00BE6FFE" w:rsidP="00BE6FF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The dip or plunge of the feature. Planar features with unspecified or unknown dip, and linear features with unspecified or unknown plunge are encoded as -1.</w:t>
            </w:r>
          </w:p>
        </w:tc>
      </w:tr>
      <w:tr w:rsidR="00BE6FFE" w:rsidRPr="00D46F68" w14:paraId="03134281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F66" w14:textId="2427D470" w:rsidR="00BE6FFE" w:rsidRPr="00D46F68" w:rsidRDefault="00BE6FFE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dip_direction</w:t>
            </w:r>
          </w:p>
          <w:p w14:paraId="0A8A3F36" w14:textId="3179A44D" w:rsidR="00BE6FFE" w:rsidRPr="00D46F68" w:rsidRDefault="00BE6FFE" w:rsidP="00BE6FFE">
            <w:pPr>
              <w:spacing w:after="120"/>
              <w:rPr>
                <w:rFonts w:ascii="Arial" w:hAnsi="Arial" w:cs="Arial"/>
                <w:i/>
                <w:noProof w:val="0"/>
              </w:rPr>
            </w:pPr>
            <w:r>
              <w:rPr>
                <w:rFonts w:ascii="Arial" w:hAnsi="Arial" w:cs="Arial"/>
                <w:i/>
                <w:noProof w:val="0"/>
              </w:rPr>
              <w:t>dd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B309" w14:textId="28F536BE" w:rsidR="00BE6FFE" w:rsidRPr="00D46F68" w:rsidRDefault="00240A81" w:rsidP="00240A8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57DA" w14:textId="77777777" w:rsidR="00BE6FFE" w:rsidRPr="00D46F68" w:rsidRDefault="00BE6FFE" w:rsidP="00BE6FF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The direction (bearing) of dip or plunge of the feature.</w:t>
            </w:r>
          </w:p>
        </w:tc>
      </w:tr>
      <w:tr w:rsidR="007651B2" w:rsidRPr="00D46F68" w14:paraId="7AE00F39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A65B" w14:textId="13C5BE72" w:rsidR="007651B2" w:rsidRPr="00D46F68" w:rsidRDefault="007651B2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output_scale</w:t>
            </w:r>
          </w:p>
          <w:p w14:paraId="7A62BD58" w14:textId="22A0F438" w:rsidR="007651B2" w:rsidRDefault="007651B2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 w:val="0"/>
              </w:rPr>
              <w:t>oscale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1AE" w14:textId="6432EF89" w:rsidR="007651B2" w:rsidRPr="00D46F68" w:rsidRDefault="007651B2" w:rsidP="00BE6FF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CBAA" w14:textId="07747CDB" w:rsidR="007651B2" w:rsidRDefault="009F0395" w:rsidP="00BE6FFE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O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utput scale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that primary 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 xml:space="preserve">structural symbol will be </w:t>
            </w:r>
            <w:r w:rsidRPr="00EF4027">
              <w:rPr>
                <w:rFonts w:ascii="Arial" w:hAnsi="Arial" w:cs="Arial"/>
                <w:noProof w:val="0"/>
                <w:sz w:val="22"/>
                <w:szCs w:val="22"/>
              </w:rPr>
              <w:t>displayed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7651B2" w:rsidRPr="00D46F68" w14:paraId="481A46CA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0D93" w14:textId="7186D6FF" w:rsidR="007651B2" w:rsidRDefault="007651B2" w:rsidP="007651B2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secondary_symbol</w:t>
            </w:r>
            <w:proofErr w:type="spellEnd"/>
          </w:p>
          <w:p w14:paraId="1DE5429E" w14:textId="790498FE" w:rsidR="007651B2" w:rsidRDefault="007651B2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sec</w:t>
            </w:r>
            <w:r w:rsidRPr="00BE6FFE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_symb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BD7" w14:textId="4B1FD5D6" w:rsidR="007651B2" w:rsidRPr="00D46F68" w:rsidRDefault="007651B2" w:rsidP="0002088A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CFC1" w14:textId="77777777" w:rsidR="00AE1C37" w:rsidRDefault="007651B2" w:rsidP="002310BB">
            <w:pPr>
              <w:spacing w:before="120"/>
              <w:rPr>
                <w:ins w:id="29" w:author="Bowerman, Jo-Anne" w:date="2022-11-23T18:17:00Z"/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Rotation angle of structure symbol - used for screen display or hardcopy output.</w:t>
            </w:r>
            <w:r w:rsidR="00180818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</w:p>
          <w:p w14:paraId="5B50DC24" w14:textId="6A83E053" w:rsidR="007651B2" w:rsidRDefault="00180818" w:rsidP="00AE1C37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386AA0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7651B2" w:rsidRPr="00D46F68" w14:paraId="2001B59F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F9A2" w14:textId="37DE25FF" w:rsidR="007651B2" w:rsidRDefault="007651B2" w:rsidP="007651B2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secondary_dip</w:t>
            </w:r>
            <w:proofErr w:type="spellEnd"/>
          </w:p>
          <w:p w14:paraId="685F3C93" w14:textId="35A7D587" w:rsidR="007651B2" w:rsidRDefault="007651B2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sec</w:t>
            </w:r>
            <w:r w:rsidRPr="00BE6FFE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_dip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B4BC" w14:textId="09FC5D5D" w:rsidR="007651B2" w:rsidRPr="00D46F68" w:rsidRDefault="00240A81" w:rsidP="00240A8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E497" w14:textId="77777777" w:rsidR="00B857FC" w:rsidRDefault="007651B2" w:rsidP="00AE1C37">
            <w:pPr>
              <w:spacing w:before="120"/>
              <w:rPr>
                <w:ins w:id="30" w:author="Bowerman, Jo-Anne" w:date="2022-11-23T17:16:00Z"/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The dip or plunge of the feature. Planar features with unspecified or unknown dip, and linear features with unspecified or unknown plunge are</w:t>
            </w:r>
            <w:r w:rsidR="009F0395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coded as -1.</w:t>
            </w:r>
            <w:r w:rsidR="00180818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</w:p>
          <w:p w14:paraId="2B596844" w14:textId="53A645E2" w:rsidR="007651B2" w:rsidRDefault="00180818" w:rsidP="00B857FC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386AA0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7651B2" w:rsidRPr="00D46F68" w14:paraId="340BC092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0865" w14:textId="50B3A382" w:rsidR="007651B2" w:rsidRPr="00D46F68" w:rsidRDefault="007651B2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secondary_dip_direction</w:t>
            </w:r>
            <w:proofErr w:type="spellEnd"/>
          </w:p>
          <w:p w14:paraId="388B99DF" w14:textId="71ADAFC2" w:rsidR="007651B2" w:rsidRDefault="00120D55" w:rsidP="002310B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noProof w:val="0"/>
              </w:rPr>
              <w:t>sec</w:t>
            </w:r>
            <w:r w:rsidR="007651B2">
              <w:rPr>
                <w:rFonts w:ascii="Arial" w:hAnsi="Arial" w:cs="Arial"/>
                <w:i/>
                <w:noProof w:val="0"/>
              </w:rPr>
              <w:t>_dd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D8CD" w14:textId="3976C9C6" w:rsidR="007651B2" w:rsidRPr="00D46F68" w:rsidRDefault="00240A81" w:rsidP="00240A8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13AD" w14:textId="5C2C741D" w:rsidR="007651B2" w:rsidRDefault="007651B2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The direction (bearing) of dip or plunge of the feature.</w:t>
            </w:r>
            <w:r w:rsidR="00180818"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180818" w:rsidRPr="00386AA0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1:25k dataset</w:t>
            </w:r>
            <w:r w:rsidR="00180818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7651B2" w:rsidRPr="00D46F68" w14:paraId="28B8EB0A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865D" w14:textId="07E382C0" w:rsidR="007651B2" w:rsidRPr="00D46F68" w:rsidRDefault="009F0395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secondary</w:t>
            </w:r>
            <w:r w:rsidR="007651B2">
              <w:rPr>
                <w:rFonts w:ascii="Arial" w:hAnsi="Arial" w:cs="Arial"/>
                <w:noProof w:val="0"/>
                <w:sz w:val="22"/>
                <w:szCs w:val="22"/>
              </w:rPr>
              <w:t>_output_scale</w:t>
            </w:r>
            <w:proofErr w:type="spellEnd"/>
          </w:p>
          <w:p w14:paraId="42EA8588" w14:textId="40CD1C07" w:rsidR="007651B2" w:rsidRDefault="009F0395" w:rsidP="00AE1C37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noProof w:val="0"/>
              </w:rPr>
              <w:t>sec</w:t>
            </w:r>
            <w:r w:rsidR="007651B2">
              <w:rPr>
                <w:rFonts w:ascii="Arial" w:hAnsi="Arial" w:cs="Arial"/>
                <w:i/>
                <w:noProof w:val="0"/>
              </w:rPr>
              <w:t>_oscale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843B" w14:textId="1A36CABA" w:rsidR="007651B2" w:rsidRPr="00D46F68" w:rsidRDefault="007651B2" w:rsidP="007651B2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5075" w14:textId="77777777" w:rsidR="002310BB" w:rsidRDefault="00180818" w:rsidP="002310BB">
            <w:pPr>
              <w:spacing w:before="120"/>
              <w:rPr>
                <w:ins w:id="31" w:author="Bowerman, Jo-Anne" w:date="2022-11-23T18:19:00Z"/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O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utput scale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that secondary 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 xml:space="preserve">structural symbol will be </w:t>
            </w:r>
            <w:r w:rsidRPr="00EF4027">
              <w:rPr>
                <w:rFonts w:ascii="Arial" w:hAnsi="Arial" w:cs="Arial"/>
                <w:noProof w:val="0"/>
                <w:sz w:val="22"/>
                <w:szCs w:val="22"/>
              </w:rPr>
              <w:t>displayed</w:t>
            </w: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</w:p>
          <w:p w14:paraId="4D0A8C65" w14:textId="7D3DDAF8" w:rsidR="007651B2" w:rsidRDefault="00180818" w:rsidP="002310BB">
            <w:pPr>
              <w:spacing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386AA0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Only available in 1:25k dataset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>.</w:t>
            </w:r>
          </w:p>
        </w:tc>
      </w:tr>
      <w:tr w:rsidR="005E3E50" w:rsidRPr="00D46F68" w14:paraId="6BF9595C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6221" w14:textId="1824D40C" w:rsidR="005E3E50" w:rsidRDefault="005E3E50" w:rsidP="005E3E50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comments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9EF5" w14:textId="7B3143F6" w:rsidR="005E3E50" w:rsidRDefault="005E3E50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Text</w:t>
            </w:r>
          </w:p>
          <w:p w14:paraId="1AC54B15" w14:textId="036C1441" w:rsidR="005E3E50" w:rsidRPr="00D46F68" w:rsidRDefault="005E3E50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FD25D6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lastRenderedPageBreak/>
              <w:t>Text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15DC" w14:textId="412BCA51" w:rsidR="005E3E50" w:rsidRPr="00D46F68" w:rsidRDefault="005E3E50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lastRenderedPageBreak/>
              <w:t>Comments about the measurement.</w:t>
            </w:r>
          </w:p>
        </w:tc>
      </w:tr>
      <w:tr w:rsidR="005E3E50" w:rsidRPr="00D46F68" w14:paraId="7A760B0B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4FCC" w14:textId="23525118" w:rsidR="005E3E50" w:rsidRPr="00D46F68" w:rsidRDefault="005E3E50" w:rsidP="005E3E50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reliability</w:t>
            </w:r>
          </w:p>
          <w:p w14:paraId="7132EE6C" w14:textId="28F49813" w:rsidR="005E3E50" w:rsidRPr="00D46F68" w:rsidRDefault="005E3E50" w:rsidP="005E3E50">
            <w:pPr>
              <w:spacing w:before="120" w:after="120"/>
              <w:rPr>
                <w:rFonts w:ascii="Arial" w:hAnsi="Arial" w:cs="Arial"/>
                <w:i/>
                <w:noProof w:val="0"/>
              </w:rPr>
            </w:pPr>
            <w:proofErr w:type="spellStart"/>
            <w:r>
              <w:rPr>
                <w:rFonts w:ascii="Arial" w:hAnsi="Arial" w:cs="Arial"/>
                <w:i/>
                <w:noProof w:val="0"/>
              </w:rPr>
              <w:t>r</w:t>
            </w:r>
            <w:r w:rsidRPr="00D46F68">
              <w:rPr>
                <w:rFonts w:ascii="Arial" w:hAnsi="Arial" w:cs="Arial"/>
                <w:i/>
                <w:noProof w:val="0"/>
              </w:rPr>
              <w:t>eliab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940E" w14:textId="4F6AFB74" w:rsidR="005E3E50" w:rsidRPr="00D46F68" w:rsidRDefault="00AB6FEC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A970" w14:textId="27E1BB33" w:rsidR="005E3E50" w:rsidRPr="00D46F68" w:rsidRDefault="005E3E50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 xml:space="preserve">A code for the reliability of the measurement, so that if multiple readings of the same type are made at a single location a priority may be assigned to the readings. The </w:t>
            </w:r>
            <w:r w:rsidR="00AB6FEC">
              <w:rPr>
                <w:rFonts w:ascii="Arial" w:hAnsi="Arial" w:cs="Arial"/>
                <w:noProof w:val="0"/>
                <w:sz w:val="22"/>
                <w:szCs w:val="22"/>
              </w:rPr>
              <w:t>range is from 1 (most reliable) to 5 (least reliable).</w:t>
            </w:r>
            <w:r w:rsidR="002F2C1A">
              <w:rPr>
                <w:rFonts w:ascii="Arial" w:hAnsi="Arial" w:cs="Arial"/>
                <w:noProof w:val="0"/>
                <w:sz w:val="22"/>
                <w:szCs w:val="22"/>
              </w:rPr>
              <w:t xml:space="preserve"> Blank or Null values indicate reliability is unknown.</w:t>
            </w:r>
          </w:p>
        </w:tc>
      </w:tr>
      <w:tr w:rsidR="005E3E50" w:rsidRPr="00D46F68" w14:paraId="4928F6AB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C771" w14:textId="2D8BEBBF" w:rsidR="005E3E50" w:rsidRPr="00D46F68" w:rsidRDefault="005E3E50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map_scale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2B58" w14:textId="2CADEA6C" w:rsidR="005E3E50" w:rsidRPr="00AB6FEC" w:rsidRDefault="00240A81" w:rsidP="00240A81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46F68"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9B06" w14:textId="6C7573C6" w:rsidR="005E3E50" w:rsidRPr="00D46F68" w:rsidRDefault="005E3E50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Number to filter 1:25 000 scale structure from 1:250 000 scale structure.</w:t>
            </w:r>
          </w:p>
        </w:tc>
      </w:tr>
      <w:tr w:rsidR="008E3789" w:rsidRPr="00D46F68" w14:paraId="40370DF1" w14:textId="77777777" w:rsidTr="007651B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66FC" w14:textId="77777777" w:rsidR="008E3789" w:rsidRDefault="008E3789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noProof w:val="0"/>
                <w:sz w:val="22"/>
                <w:szCs w:val="22"/>
              </w:rPr>
              <w:t>structure_id</w:t>
            </w:r>
            <w:proofErr w:type="spellEnd"/>
          </w:p>
          <w:p w14:paraId="32BFBD72" w14:textId="2DB3E09A" w:rsidR="008E3789" w:rsidRPr="00A17707" w:rsidRDefault="008E3789" w:rsidP="00A17707">
            <w:pPr>
              <w:spacing w:after="120"/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</w:pPr>
            <w:proofErr w:type="spellStart"/>
            <w:r w:rsidRPr="00A17707">
              <w:rPr>
                <w:rFonts w:ascii="Arial" w:hAnsi="Arial" w:cs="Arial"/>
                <w:i/>
                <w:iCs/>
                <w:noProof w:val="0"/>
                <w:sz w:val="22"/>
                <w:szCs w:val="22"/>
              </w:rPr>
              <w:t>struct_id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94D0" w14:textId="24F2F189" w:rsidR="00C57633" w:rsidRPr="00AB6FEC" w:rsidRDefault="008E3789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Integer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8D3C" w14:textId="1F84F42A" w:rsidR="008E3789" w:rsidRDefault="008E3789" w:rsidP="005E3E50">
            <w:pPr>
              <w:spacing w:before="120" w:after="12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>Primary key for the structure record in the MRT database.</w:t>
            </w:r>
          </w:p>
        </w:tc>
      </w:tr>
    </w:tbl>
    <w:p w14:paraId="354A9D89" w14:textId="77777777" w:rsidR="004E2E77" w:rsidRPr="00D46F68" w:rsidRDefault="004E2E77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p w14:paraId="244B9B79" w14:textId="55CD8878" w:rsidR="00406C40" w:rsidRDefault="00406C40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p w14:paraId="48F94DC4" w14:textId="208372F9" w:rsidR="006969A6" w:rsidRDefault="006969A6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p w14:paraId="6DDE85C2" w14:textId="77777777" w:rsidR="006969A6" w:rsidRPr="00D46F68" w:rsidRDefault="006969A6">
      <w:pPr>
        <w:tabs>
          <w:tab w:val="left" w:pos="0"/>
        </w:tabs>
        <w:spacing w:after="120"/>
        <w:rPr>
          <w:rFonts w:ascii="Arial" w:hAnsi="Arial" w:cs="Arial"/>
          <w:noProof w:val="0"/>
          <w:sz w:val="22"/>
          <w:szCs w:val="22"/>
        </w:rPr>
      </w:pPr>
    </w:p>
    <w:p w14:paraId="141D9B70" w14:textId="2A3BDE57" w:rsidR="00261DFF" w:rsidRPr="00D46F68" w:rsidRDefault="00003396" w:rsidP="006969A6">
      <w:pPr>
        <w:pStyle w:val="Heading1"/>
        <w:rPr>
          <w:rFonts w:ascii="Arial" w:hAnsi="Arial" w:cs="Arial"/>
          <w:noProof w:val="0"/>
        </w:rPr>
      </w:pPr>
      <w:r w:rsidRPr="00D46F68">
        <w:rPr>
          <w:rFonts w:ascii="Arial" w:hAnsi="Arial" w:cs="Arial"/>
          <w:noProof w:val="0"/>
        </w:rPr>
        <w:t xml:space="preserve"> </w:t>
      </w:r>
      <w:bookmarkStart w:id="32" w:name="_Toc120700767"/>
      <w:r w:rsidR="00EF579F" w:rsidRPr="00D46F68">
        <w:rPr>
          <w:rFonts w:ascii="Arial" w:hAnsi="Arial" w:cs="Arial"/>
          <w:noProof w:val="0"/>
        </w:rPr>
        <w:t>METADATA</w:t>
      </w:r>
      <w:bookmarkEnd w:id="32"/>
    </w:p>
    <w:p w14:paraId="4EE0E490" w14:textId="77777777" w:rsidR="00EF579F" w:rsidRPr="00D46F68" w:rsidRDefault="00EF579F" w:rsidP="00EF579F">
      <w:pPr>
        <w:rPr>
          <w:rFonts w:ascii="Arial" w:hAnsi="Arial" w:cs="Arial"/>
          <w:noProof w:val="0"/>
          <w:sz w:val="22"/>
          <w:szCs w:val="22"/>
        </w:rPr>
      </w:pPr>
    </w:p>
    <w:p w14:paraId="24AD5017" w14:textId="22E8CF52" w:rsidR="00EF579F" w:rsidRPr="00D46F68" w:rsidRDefault="00EF579F" w:rsidP="00EF579F">
      <w:pPr>
        <w:pStyle w:val="Heading2"/>
        <w:rPr>
          <w:rFonts w:cs="Arial"/>
          <w:i/>
          <w:noProof w:val="0"/>
          <w:szCs w:val="24"/>
        </w:rPr>
      </w:pPr>
      <w:bookmarkStart w:id="33" w:name="_Toc120700768"/>
      <w:r w:rsidRPr="00D46F68">
        <w:rPr>
          <w:rFonts w:cs="Arial"/>
          <w:noProof w:val="0"/>
          <w:szCs w:val="24"/>
        </w:rPr>
        <w:t>1:25 000 Digital Geology</w:t>
      </w:r>
      <w:r w:rsidR="00095022">
        <w:rPr>
          <w:rFonts w:cs="Arial"/>
          <w:noProof w:val="0"/>
          <w:szCs w:val="24"/>
        </w:rPr>
        <w:t>, O</w:t>
      </w:r>
      <w:r w:rsidR="00C22DFA">
        <w:rPr>
          <w:rFonts w:cs="Arial"/>
          <w:noProof w:val="0"/>
          <w:szCs w:val="24"/>
        </w:rPr>
        <w:t>utcrops</w:t>
      </w:r>
      <w:r w:rsidR="00E115A4" w:rsidRPr="00D46F68">
        <w:rPr>
          <w:rFonts w:cs="Arial"/>
          <w:noProof w:val="0"/>
          <w:szCs w:val="24"/>
        </w:rPr>
        <w:t xml:space="preserve"> and Structure</w:t>
      </w:r>
      <w:bookmarkEnd w:id="33"/>
    </w:p>
    <w:p w14:paraId="27E64BC9" w14:textId="28B6A6E0" w:rsidR="005476B6" w:rsidRPr="00AA2CA7" w:rsidRDefault="005476B6" w:rsidP="00AA2CA7">
      <w:pPr>
        <w:rPr>
          <w:b/>
          <w:i/>
          <w:sz w:val="24"/>
          <w:szCs w:val="24"/>
        </w:rPr>
      </w:pPr>
      <w:ins w:id="34" w:author="Jo-Anne Bowerman" w:date="2014-08-08T10:06:00Z">
        <w:r w:rsidRPr="00AA2CA7">
          <w:rPr>
            <w:b/>
            <w:i/>
            <w:sz w:val="24"/>
            <w:szCs w:val="24"/>
          </w:rPr>
          <w:fldChar w:fldCharType="begin"/>
        </w:r>
      </w:ins>
      <w:ins w:id="35" w:author="Jo-Anne Bowerman" w:date="2014-08-08T12:55:00Z">
        <w:r w:rsidR="00A91EF7" w:rsidRPr="00AA2CA7">
          <w:rPr>
            <w:sz w:val="24"/>
            <w:szCs w:val="24"/>
          </w:rPr>
          <w:instrText>HYPERLINK "https://data.thelist.tas.gov.au/datagn/srv/eng/main.home?uuid=3d4804a2-392c-40f2-819f-d2351e996554"</w:instrText>
        </w:r>
      </w:ins>
      <w:ins w:id="36" w:author="Jo-Anne Bowerman" w:date="2014-08-08T10:06:00Z">
        <w:r w:rsidRPr="00AA2CA7">
          <w:rPr>
            <w:b/>
            <w:i/>
            <w:sz w:val="24"/>
            <w:szCs w:val="24"/>
          </w:rPr>
          <w:fldChar w:fldCharType="separate"/>
        </w:r>
        <w:bookmarkStart w:id="37" w:name="_Toc120183512"/>
        <w:bookmarkStart w:id="38" w:name="_Toc119670018"/>
        <w:bookmarkStart w:id="39" w:name="_Toc119597022"/>
        <w:r w:rsidRPr="00AA2CA7">
          <w:rPr>
            <w:rStyle w:val="Hyperlink"/>
            <w:rFonts w:ascii="Arial" w:hAnsi="Arial" w:cs="Arial"/>
            <w:sz w:val="24"/>
            <w:szCs w:val="24"/>
          </w:rPr>
          <w:t>https://data.thelist.tas.gov.au/datagn//srv/eng/main.home?uuid=3d4804a2-392c-40f2-819f-d2351e996554</w:t>
        </w:r>
        <w:bookmarkEnd w:id="37"/>
        <w:bookmarkEnd w:id="38"/>
        <w:bookmarkEnd w:id="39"/>
        <w:r w:rsidRPr="00AA2CA7">
          <w:rPr>
            <w:b/>
            <w:i/>
            <w:sz w:val="24"/>
            <w:szCs w:val="24"/>
          </w:rPr>
          <w:fldChar w:fldCharType="end"/>
        </w:r>
      </w:ins>
    </w:p>
    <w:p w14:paraId="022C9D0C" w14:textId="16F26F25" w:rsidR="007B03C8" w:rsidRDefault="007B03C8" w:rsidP="007B03C8"/>
    <w:p w14:paraId="7A86D10D" w14:textId="77777777" w:rsidR="007B03C8" w:rsidRPr="00D46F68" w:rsidRDefault="007B03C8" w:rsidP="007B03C8">
      <w:pPr>
        <w:pStyle w:val="Heading2"/>
        <w:rPr>
          <w:rFonts w:cs="Arial"/>
          <w:i/>
          <w:noProof w:val="0"/>
          <w:szCs w:val="24"/>
        </w:rPr>
      </w:pPr>
      <w:bookmarkStart w:id="40" w:name="_Toc120700769"/>
      <w:r w:rsidRPr="00D46F68">
        <w:rPr>
          <w:rFonts w:cs="Arial"/>
          <w:noProof w:val="0"/>
          <w:szCs w:val="24"/>
        </w:rPr>
        <w:t>1:25 000 Alteration</w:t>
      </w:r>
      <w:bookmarkEnd w:id="40"/>
    </w:p>
    <w:p w14:paraId="210EEA1E" w14:textId="77777777" w:rsidR="007B03C8" w:rsidRPr="00AA2CA7" w:rsidRDefault="007B03C8" w:rsidP="00AA2CA7">
      <w:pPr>
        <w:rPr>
          <w:ins w:id="41" w:author="Jo-Anne Bowerman" w:date="2014-08-08T10:04:00Z"/>
          <w:sz w:val="24"/>
          <w:szCs w:val="24"/>
        </w:rPr>
      </w:pPr>
      <w:ins w:id="42" w:author="Jo-Anne Bowerman" w:date="2014-08-08T10:04:00Z">
        <w:r w:rsidRPr="00AA2CA7">
          <w:rPr>
            <w:sz w:val="24"/>
            <w:szCs w:val="24"/>
          </w:rPr>
          <w:fldChar w:fldCharType="begin"/>
        </w:r>
        <w:r w:rsidRPr="00AA2CA7">
          <w:rPr>
            <w:sz w:val="24"/>
            <w:szCs w:val="24"/>
          </w:rPr>
          <w:instrText xml:space="preserve"> HYPERLINK "https://data.thelist.tas.gov.au/datagn//srv/eng/main.home?uuid=eb03bf25-103b-46b0-a4f6-67a3d0a64c84" </w:instrText>
        </w:r>
        <w:r w:rsidRPr="00AA2CA7">
          <w:rPr>
            <w:sz w:val="24"/>
            <w:szCs w:val="24"/>
          </w:rPr>
          <w:fldChar w:fldCharType="separate"/>
        </w:r>
        <w:r w:rsidRPr="00AA2CA7">
          <w:rPr>
            <w:rStyle w:val="Hyperlink"/>
            <w:rFonts w:ascii="Arial" w:hAnsi="Arial" w:cs="Arial"/>
            <w:noProof w:val="0"/>
            <w:sz w:val="24"/>
            <w:szCs w:val="24"/>
          </w:rPr>
          <w:t>https://data.thelist.tas.gov.au/datagn//srv/eng/main.home?uuid=eb03bf25-103b-46b0-a4f6-67a3d0a64c84</w:t>
        </w:r>
        <w:r w:rsidRPr="00AA2CA7">
          <w:rPr>
            <w:sz w:val="24"/>
            <w:szCs w:val="24"/>
          </w:rPr>
          <w:fldChar w:fldCharType="end"/>
        </w:r>
      </w:ins>
    </w:p>
    <w:p w14:paraId="6D9EA758" w14:textId="77777777" w:rsidR="007B03C8" w:rsidRPr="007B03C8" w:rsidRDefault="007B03C8" w:rsidP="007B03C8">
      <w:pPr>
        <w:rPr>
          <w:ins w:id="43" w:author="Jo-Anne Bowerman" w:date="2014-08-08T10:06:00Z"/>
        </w:rPr>
      </w:pPr>
    </w:p>
    <w:p w14:paraId="28D54414" w14:textId="77777777" w:rsidR="00EF579F" w:rsidRPr="00D46F68" w:rsidRDefault="00EF579F" w:rsidP="00EF579F">
      <w:pPr>
        <w:pStyle w:val="Heading2"/>
        <w:rPr>
          <w:rFonts w:cs="Arial"/>
          <w:i/>
          <w:noProof w:val="0"/>
          <w:szCs w:val="24"/>
        </w:rPr>
      </w:pPr>
      <w:bookmarkStart w:id="44" w:name="_Toc120700770"/>
      <w:r w:rsidRPr="00D46F68">
        <w:rPr>
          <w:rFonts w:cs="Arial"/>
          <w:noProof w:val="0"/>
          <w:szCs w:val="24"/>
        </w:rPr>
        <w:t>1:250 000 Digital Geology</w:t>
      </w:r>
      <w:r w:rsidR="00E115A4" w:rsidRPr="00D46F68">
        <w:rPr>
          <w:rFonts w:cs="Arial"/>
          <w:noProof w:val="0"/>
          <w:szCs w:val="24"/>
        </w:rPr>
        <w:t xml:space="preserve"> and Structure</w:t>
      </w:r>
      <w:bookmarkEnd w:id="44"/>
    </w:p>
    <w:p w14:paraId="18A17C2C" w14:textId="77777777" w:rsidR="005476B6" w:rsidRPr="00AA2CA7" w:rsidRDefault="005476B6" w:rsidP="00AA2CA7">
      <w:pPr>
        <w:rPr>
          <w:ins w:id="45" w:author="Jo-Anne Bowerman" w:date="2014-08-08T10:05:00Z"/>
          <w:b/>
          <w:i/>
          <w:sz w:val="24"/>
          <w:szCs w:val="24"/>
        </w:rPr>
      </w:pPr>
      <w:ins w:id="46" w:author="Jo-Anne Bowerman" w:date="2014-08-08T10:05:00Z">
        <w:r w:rsidRPr="00AA2CA7">
          <w:rPr>
            <w:b/>
            <w:i/>
            <w:sz w:val="24"/>
            <w:szCs w:val="24"/>
          </w:rPr>
          <w:fldChar w:fldCharType="begin"/>
        </w:r>
        <w:r w:rsidRPr="00AA2CA7">
          <w:rPr>
            <w:sz w:val="24"/>
            <w:szCs w:val="24"/>
          </w:rPr>
          <w:instrText xml:space="preserve"> HYPERLINK "https://data.thelist.tas.gov.au/datagn//srv/eng/main.home?uuid=aa01ba0b-3523-48cd-8e05-fa24f02e381f" </w:instrText>
        </w:r>
        <w:r w:rsidRPr="00AA2CA7">
          <w:rPr>
            <w:b/>
            <w:i/>
            <w:sz w:val="24"/>
            <w:szCs w:val="24"/>
          </w:rPr>
          <w:fldChar w:fldCharType="separate"/>
        </w:r>
        <w:bookmarkStart w:id="47" w:name="_Toc120183515"/>
        <w:bookmarkStart w:id="48" w:name="_Toc119670021"/>
        <w:bookmarkStart w:id="49" w:name="_Toc119597025"/>
        <w:r w:rsidRPr="00AA2CA7">
          <w:rPr>
            <w:rStyle w:val="Hyperlink"/>
            <w:rFonts w:ascii="Arial" w:hAnsi="Arial" w:cs="Arial"/>
            <w:sz w:val="24"/>
            <w:szCs w:val="24"/>
          </w:rPr>
          <w:t>https://data.thelist.tas.gov.au/datagn//srv/eng/main.home?uuid=aa01ba0b-3523-48cd-8e05-fa24f02e381f</w:t>
        </w:r>
        <w:bookmarkEnd w:id="47"/>
        <w:bookmarkEnd w:id="48"/>
        <w:bookmarkEnd w:id="49"/>
        <w:r w:rsidRPr="00AA2CA7">
          <w:rPr>
            <w:b/>
            <w:i/>
            <w:sz w:val="24"/>
            <w:szCs w:val="24"/>
          </w:rPr>
          <w:fldChar w:fldCharType="end"/>
        </w:r>
      </w:ins>
    </w:p>
    <w:p w14:paraId="65D4CAC8" w14:textId="77777777" w:rsidR="00EF579F" w:rsidRPr="00D46F68" w:rsidRDefault="00EF579F" w:rsidP="00EF579F">
      <w:pPr>
        <w:pStyle w:val="Heading2"/>
        <w:rPr>
          <w:rFonts w:cs="Arial"/>
          <w:i/>
          <w:noProof w:val="0"/>
          <w:szCs w:val="24"/>
        </w:rPr>
      </w:pPr>
      <w:bookmarkStart w:id="50" w:name="_Toc120700771"/>
      <w:r w:rsidRPr="00D46F68">
        <w:rPr>
          <w:rFonts w:cs="Arial"/>
          <w:noProof w:val="0"/>
          <w:szCs w:val="24"/>
        </w:rPr>
        <w:t>1:500 000 Digital Geology</w:t>
      </w:r>
      <w:bookmarkEnd w:id="50"/>
    </w:p>
    <w:p w14:paraId="2F74474E" w14:textId="77777777" w:rsidR="005476B6" w:rsidRPr="00AA2CA7" w:rsidRDefault="005476B6" w:rsidP="00AA2CA7">
      <w:pPr>
        <w:rPr>
          <w:ins w:id="51" w:author="Jo-Anne Bowerman" w:date="2014-08-08T10:07:00Z"/>
          <w:b/>
          <w:i/>
          <w:sz w:val="24"/>
          <w:szCs w:val="24"/>
        </w:rPr>
      </w:pPr>
      <w:ins w:id="52" w:author="Jo-Anne Bowerman" w:date="2014-08-08T10:07:00Z">
        <w:r w:rsidRPr="00AA2CA7">
          <w:rPr>
            <w:b/>
            <w:i/>
            <w:sz w:val="24"/>
            <w:szCs w:val="24"/>
          </w:rPr>
          <w:fldChar w:fldCharType="begin"/>
        </w:r>
        <w:r w:rsidRPr="00AA2CA7">
          <w:rPr>
            <w:sz w:val="24"/>
            <w:szCs w:val="24"/>
          </w:rPr>
          <w:instrText xml:space="preserve"> HYPERLINK "https://data.thelist.tas.gov.au/datagn//srv/eng/main.home?uuid=1d4998f4-1417-4d33-80d2-9cb828af77bc" </w:instrText>
        </w:r>
        <w:r w:rsidRPr="00AA2CA7">
          <w:rPr>
            <w:b/>
            <w:i/>
            <w:sz w:val="24"/>
            <w:szCs w:val="24"/>
          </w:rPr>
          <w:fldChar w:fldCharType="separate"/>
        </w:r>
        <w:bookmarkStart w:id="53" w:name="_Toc120183517"/>
        <w:bookmarkStart w:id="54" w:name="_Toc119670023"/>
        <w:bookmarkStart w:id="55" w:name="_Toc119597027"/>
        <w:r w:rsidRPr="00AA2CA7">
          <w:rPr>
            <w:rStyle w:val="Hyperlink"/>
            <w:rFonts w:ascii="Arial" w:hAnsi="Arial" w:cs="Arial"/>
            <w:sz w:val="24"/>
            <w:szCs w:val="24"/>
          </w:rPr>
          <w:t>https://data.thelist.tas.gov.au/datagn//srv/eng/main.home?uuid=1d4998f4-1417-4d33-80d2-9cb828af77bc</w:t>
        </w:r>
        <w:bookmarkEnd w:id="53"/>
        <w:bookmarkEnd w:id="54"/>
        <w:bookmarkEnd w:id="55"/>
        <w:r w:rsidRPr="00AA2CA7">
          <w:rPr>
            <w:b/>
            <w:i/>
            <w:sz w:val="24"/>
            <w:szCs w:val="24"/>
          </w:rPr>
          <w:fldChar w:fldCharType="end"/>
        </w:r>
      </w:ins>
    </w:p>
    <w:p w14:paraId="0CF8C166" w14:textId="77777777" w:rsidR="00F9296B" w:rsidRPr="00D46F68" w:rsidRDefault="00F9296B" w:rsidP="00F9296B">
      <w:pPr>
        <w:rPr>
          <w:rFonts w:ascii="Arial" w:hAnsi="Arial" w:cs="Arial"/>
          <w:noProof w:val="0"/>
        </w:rPr>
      </w:pPr>
    </w:p>
    <w:sectPr w:rsidR="00F9296B" w:rsidRPr="00D46F68">
      <w:footerReference w:type="default" r:id="rId10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F5DDD" w14:textId="77777777" w:rsidR="00C5279B" w:rsidRDefault="00C5279B">
      <w:r>
        <w:separator/>
      </w:r>
    </w:p>
  </w:endnote>
  <w:endnote w:type="continuationSeparator" w:id="0">
    <w:p w14:paraId="3E08369F" w14:textId="77777777" w:rsidR="00C5279B" w:rsidRDefault="00C5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-Light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-Roman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BEDC" w14:textId="77777777" w:rsidR="00C66D82" w:rsidRPr="0041565C" w:rsidRDefault="00C66D82">
    <w:pPr>
      <w:pStyle w:val="Footer"/>
      <w:jc w:val="center"/>
      <w:rPr>
        <w:rFonts w:ascii="Arial" w:hAnsi="Arial" w:cs="Arial"/>
      </w:rPr>
    </w:pPr>
    <w:r w:rsidRPr="0041565C">
      <w:rPr>
        <w:rStyle w:val="PageNumber"/>
        <w:rFonts w:ascii="Arial" w:hAnsi="Arial" w:cs="Arial"/>
        <w:b/>
      </w:rPr>
      <w:fldChar w:fldCharType="begin"/>
    </w:r>
    <w:r w:rsidRPr="0041565C">
      <w:rPr>
        <w:rStyle w:val="PageNumber"/>
        <w:rFonts w:ascii="Arial" w:hAnsi="Arial" w:cs="Arial"/>
        <w:b/>
      </w:rPr>
      <w:instrText xml:space="preserve"> PAGE </w:instrText>
    </w:r>
    <w:r w:rsidRPr="0041565C">
      <w:rPr>
        <w:rStyle w:val="PageNumber"/>
        <w:rFonts w:ascii="Arial" w:hAnsi="Arial" w:cs="Arial"/>
        <w:b/>
      </w:rPr>
      <w:fldChar w:fldCharType="separate"/>
    </w:r>
    <w:r w:rsidR="00422EA1">
      <w:rPr>
        <w:rStyle w:val="PageNumber"/>
        <w:rFonts w:ascii="Arial" w:hAnsi="Arial" w:cs="Arial"/>
        <w:b/>
      </w:rPr>
      <w:t>25</w:t>
    </w:r>
    <w:r w:rsidRPr="0041565C">
      <w:rPr>
        <w:rStyle w:val="PageNumber"/>
        <w:rFonts w:ascii="Arial" w:hAnsi="Arial" w:cs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4A4D" w14:textId="77777777" w:rsidR="00C5279B" w:rsidRDefault="00C5279B">
      <w:r>
        <w:separator/>
      </w:r>
    </w:p>
  </w:footnote>
  <w:footnote w:type="continuationSeparator" w:id="0">
    <w:p w14:paraId="7C4AB516" w14:textId="77777777" w:rsidR="00C5279B" w:rsidRDefault="00C52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0B6A"/>
    <w:multiLevelType w:val="hybridMultilevel"/>
    <w:tmpl w:val="365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95767"/>
    <w:multiLevelType w:val="hybridMultilevel"/>
    <w:tmpl w:val="A1B410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025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C5C1ED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3E8614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69538306">
    <w:abstractNumId w:val="2"/>
  </w:num>
  <w:num w:numId="2" w16cid:durableId="901215240">
    <w:abstractNumId w:val="4"/>
  </w:num>
  <w:num w:numId="3" w16cid:durableId="408964066">
    <w:abstractNumId w:val="3"/>
  </w:num>
  <w:num w:numId="4" w16cid:durableId="1212376761">
    <w:abstractNumId w:val="0"/>
  </w:num>
  <w:num w:numId="5" w16cid:durableId="133649291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wrence, Jeremy">
    <w15:presenceInfo w15:providerId="AD" w15:userId="S::Jeremy.Lawrence@stategrowth.tas.gov.au::645eb0b2-1d83-4179-b6c9-9101ed11eaef"/>
  </w15:person>
  <w15:person w15:author="Bowerman, Jo-Anne">
    <w15:presenceInfo w15:providerId="AD" w15:userId="S::Jo-Anne.Bowerman@stategrowth.tas.gov.au::3f8156b4-8c2e-476a-abf6-aaa7d72523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="f" fillcolor="#ddd">
      <v:fill color="#ddd" on="f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77"/>
    <w:rsid w:val="0000314B"/>
    <w:rsid w:val="00003396"/>
    <w:rsid w:val="00006484"/>
    <w:rsid w:val="0000675F"/>
    <w:rsid w:val="0002088A"/>
    <w:rsid w:val="00021BDF"/>
    <w:rsid w:val="00024734"/>
    <w:rsid w:val="0003262F"/>
    <w:rsid w:val="000402AC"/>
    <w:rsid w:val="00051B0D"/>
    <w:rsid w:val="00055C0F"/>
    <w:rsid w:val="00065FD7"/>
    <w:rsid w:val="00075210"/>
    <w:rsid w:val="00077BB6"/>
    <w:rsid w:val="0008389C"/>
    <w:rsid w:val="00095022"/>
    <w:rsid w:val="00096B8B"/>
    <w:rsid w:val="000A53A4"/>
    <w:rsid w:val="000A7550"/>
    <w:rsid w:val="000B59E0"/>
    <w:rsid w:val="000C016B"/>
    <w:rsid w:val="000C2A09"/>
    <w:rsid w:val="000C660D"/>
    <w:rsid w:val="000D2AE2"/>
    <w:rsid w:val="000D576D"/>
    <w:rsid w:val="000D5D22"/>
    <w:rsid w:val="000E5027"/>
    <w:rsid w:val="000F0EE6"/>
    <w:rsid w:val="000F37DB"/>
    <w:rsid w:val="000F3FD3"/>
    <w:rsid w:val="000F7F4F"/>
    <w:rsid w:val="00101F06"/>
    <w:rsid w:val="00110830"/>
    <w:rsid w:val="001148B6"/>
    <w:rsid w:val="00114A1C"/>
    <w:rsid w:val="00116596"/>
    <w:rsid w:val="00120D55"/>
    <w:rsid w:val="001270B9"/>
    <w:rsid w:val="00137219"/>
    <w:rsid w:val="00140C94"/>
    <w:rsid w:val="00146399"/>
    <w:rsid w:val="0015656D"/>
    <w:rsid w:val="00156999"/>
    <w:rsid w:val="00160ABD"/>
    <w:rsid w:val="00180818"/>
    <w:rsid w:val="00184CF1"/>
    <w:rsid w:val="0018578B"/>
    <w:rsid w:val="00195F58"/>
    <w:rsid w:val="001B209E"/>
    <w:rsid w:val="001B6EB8"/>
    <w:rsid w:val="001D7EED"/>
    <w:rsid w:val="001E05D3"/>
    <w:rsid w:val="001E2AC9"/>
    <w:rsid w:val="001E5C5C"/>
    <w:rsid w:val="002045E6"/>
    <w:rsid w:val="002171BF"/>
    <w:rsid w:val="002231E9"/>
    <w:rsid w:val="0022334F"/>
    <w:rsid w:val="0022369E"/>
    <w:rsid w:val="00225B5E"/>
    <w:rsid w:val="00226E27"/>
    <w:rsid w:val="002272BB"/>
    <w:rsid w:val="002310BB"/>
    <w:rsid w:val="002336FC"/>
    <w:rsid w:val="00237FD3"/>
    <w:rsid w:val="00240371"/>
    <w:rsid w:val="00240A81"/>
    <w:rsid w:val="00253D70"/>
    <w:rsid w:val="002571C1"/>
    <w:rsid w:val="00261DFF"/>
    <w:rsid w:val="0026522C"/>
    <w:rsid w:val="00266B4F"/>
    <w:rsid w:val="002674F0"/>
    <w:rsid w:val="002679A5"/>
    <w:rsid w:val="00274C22"/>
    <w:rsid w:val="002767BC"/>
    <w:rsid w:val="002768F3"/>
    <w:rsid w:val="00277F23"/>
    <w:rsid w:val="002A0984"/>
    <w:rsid w:val="002A3CAD"/>
    <w:rsid w:val="002A41C5"/>
    <w:rsid w:val="002C6C99"/>
    <w:rsid w:val="002E5A7E"/>
    <w:rsid w:val="002F1579"/>
    <w:rsid w:val="002F2C1A"/>
    <w:rsid w:val="003013B6"/>
    <w:rsid w:val="00303E8A"/>
    <w:rsid w:val="00304A1B"/>
    <w:rsid w:val="00306322"/>
    <w:rsid w:val="00317728"/>
    <w:rsid w:val="00317E09"/>
    <w:rsid w:val="00321964"/>
    <w:rsid w:val="00322BC5"/>
    <w:rsid w:val="00323D66"/>
    <w:rsid w:val="00327BBE"/>
    <w:rsid w:val="00333526"/>
    <w:rsid w:val="00335D83"/>
    <w:rsid w:val="00342490"/>
    <w:rsid w:val="003470DF"/>
    <w:rsid w:val="00364F27"/>
    <w:rsid w:val="0037268A"/>
    <w:rsid w:val="003779A2"/>
    <w:rsid w:val="0038058E"/>
    <w:rsid w:val="00395FD4"/>
    <w:rsid w:val="003A0B5D"/>
    <w:rsid w:val="003A25A5"/>
    <w:rsid w:val="003A2CD3"/>
    <w:rsid w:val="003A40D3"/>
    <w:rsid w:val="003A7443"/>
    <w:rsid w:val="003B617D"/>
    <w:rsid w:val="003C73FA"/>
    <w:rsid w:val="003D3721"/>
    <w:rsid w:val="003D4DC1"/>
    <w:rsid w:val="00401205"/>
    <w:rsid w:val="004064FB"/>
    <w:rsid w:val="00406C40"/>
    <w:rsid w:val="00406E36"/>
    <w:rsid w:val="00414752"/>
    <w:rsid w:val="0041565C"/>
    <w:rsid w:val="00422EA1"/>
    <w:rsid w:val="0042423E"/>
    <w:rsid w:val="004305FB"/>
    <w:rsid w:val="00432482"/>
    <w:rsid w:val="004342BE"/>
    <w:rsid w:val="00444E9F"/>
    <w:rsid w:val="004557BB"/>
    <w:rsid w:val="004570D0"/>
    <w:rsid w:val="004646AD"/>
    <w:rsid w:val="004663CC"/>
    <w:rsid w:val="00467FAC"/>
    <w:rsid w:val="00474946"/>
    <w:rsid w:val="00481627"/>
    <w:rsid w:val="00497D62"/>
    <w:rsid w:val="004A0646"/>
    <w:rsid w:val="004A2777"/>
    <w:rsid w:val="004B04A5"/>
    <w:rsid w:val="004B1693"/>
    <w:rsid w:val="004B1B7B"/>
    <w:rsid w:val="004B2789"/>
    <w:rsid w:val="004B32B3"/>
    <w:rsid w:val="004C4F32"/>
    <w:rsid w:val="004C66B1"/>
    <w:rsid w:val="004D2406"/>
    <w:rsid w:val="004D4613"/>
    <w:rsid w:val="004E1B4B"/>
    <w:rsid w:val="004E26F6"/>
    <w:rsid w:val="004E2E77"/>
    <w:rsid w:val="004F1CAD"/>
    <w:rsid w:val="004F388B"/>
    <w:rsid w:val="004F3966"/>
    <w:rsid w:val="004F6185"/>
    <w:rsid w:val="00502EBC"/>
    <w:rsid w:val="00503497"/>
    <w:rsid w:val="0051074C"/>
    <w:rsid w:val="0052452A"/>
    <w:rsid w:val="00524F57"/>
    <w:rsid w:val="00527C20"/>
    <w:rsid w:val="00527EC3"/>
    <w:rsid w:val="0053145C"/>
    <w:rsid w:val="00531557"/>
    <w:rsid w:val="005338CC"/>
    <w:rsid w:val="00534F6A"/>
    <w:rsid w:val="00536148"/>
    <w:rsid w:val="005420F6"/>
    <w:rsid w:val="00544C8F"/>
    <w:rsid w:val="005476B6"/>
    <w:rsid w:val="0055000D"/>
    <w:rsid w:val="00551AF6"/>
    <w:rsid w:val="00554C6B"/>
    <w:rsid w:val="00555586"/>
    <w:rsid w:val="005631A9"/>
    <w:rsid w:val="005705F3"/>
    <w:rsid w:val="00574F05"/>
    <w:rsid w:val="00580CEA"/>
    <w:rsid w:val="005815DD"/>
    <w:rsid w:val="00581EFE"/>
    <w:rsid w:val="005A089C"/>
    <w:rsid w:val="005A14D9"/>
    <w:rsid w:val="005A358D"/>
    <w:rsid w:val="005A54A7"/>
    <w:rsid w:val="005A55A0"/>
    <w:rsid w:val="005B3C09"/>
    <w:rsid w:val="005B407B"/>
    <w:rsid w:val="005B71F5"/>
    <w:rsid w:val="005C2859"/>
    <w:rsid w:val="005C70D3"/>
    <w:rsid w:val="005E3E50"/>
    <w:rsid w:val="005E5251"/>
    <w:rsid w:val="005F0B33"/>
    <w:rsid w:val="005F7BC1"/>
    <w:rsid w:val="00604347"/>
    <w:rsid w:val="00606A78"/>
    <w:rsid w:val="006102C5"/>
    <w:rsid w:val="00622880"/>
    <w:rsid w:val="006354AF"/>
    <w:rsid w:val="00647A05"/>
    <w:rsid w:val="00647A20"/>
    <w:rsid w:val="00656A73"/>
    <w:rsid w:val="0066603E"/>
    <w:rsid w:val="00680A66"/>
    <w:rsid w:val="0068116A"/>
    <w:rsid w:val="0068310A"/>
    <w:rsid w:val="006969A6"/>
    <w:rsid w:val="006A7468"/>
    <w:rsid w:val="006B2515"/>
    <w:rsid w:val="006B61F8"/>
    <w:rsid w:val="006D5C70"/>
    <w:rsid w:val="006E1038"/>
    <w:rsid w:val="006F43A2"/>
    <w:rsid w:val="00700146"/>
    <w:rsid w:val="00702DA5"/>
    <w:rsid w:val="00705549"/>
    <w:rsid w:val="007175FA"/>
    <w:rsid w:val="007260B5"/>
    <w:rsid w:val="00732428"/>
    <w:rsid w:val="00734AA0"/>
    <w:rsid w:val="00734B6D"/>
    <w:rsid w:val="0073649A"/>
    <w:rsid w:val="00744201"/>
    <w:rsid w:val="0074676E"/>
    <w:rsid w:val="00752A4E"/>
    <w:rsid w:val="007651B2"/>
    <w:rsid w:val="0077546C"/>
    <w:rsid w:val="007760EB"/>
    <w:rsid w:val="00785ECA"/>
    <w:rsid w:val="0079167E"/>
    <w:rsid w:val="00794E69"/>
    <w:rsid w:val="007957AF"/>
    <w:rsid w:val="007A683E"/>
    <w:rsid w:val="007B03C8"/>
    <w:rsid w:val="007B2445"/>
    <w:rsid w:val="007C50E3"/>
    <w:rsid w:val="007F046B"/>
    <w:rsid w:val="008027AB"/>
    <w:rsid w:val="008105C1"/>
    <w:rsid w:val="00814635"/>
    <w:rsid w:val="00814A79"/>
    <w:rsid w:val="00815000"/>
    <w:rsid w:val="0081516D"/>
    <w:rsid w:val="008259B7"/>
    <w:rsid w:val="00830475"/>
    <w:rsid w:val="00831C7C"/>
    <w:rsid w:val="00841125"/>
    <w:rsid w:val="008460E8"/>
    <w:rsid w:val="00850953"/>
    <w:rsid w:val="00853D59"/>
    <w:rsid w:val="008605C9"/>
    <w:rsid w:val="00866880"/>
    <w:rsid w:val="00875313"/>
    <w:rsid w:val="0088530F"/>
    <w:rsid w:val="00885715"/>
    <w:rsid w:val="008911B4"/>
    <w:rsid w:val="008929E9"/>
    <w:rsid w:val="00895C7A"/>
    <w:rsid w:val="008A3BD3"/>
    <w:rsid w:val="008A4762"/>
    <w:rsid w:val="008B0BD4"/>
    <w:rsid w:val="008B0FB1"/>
    <w:rsid w:val="008B1372"/>
    <w:rsid w:val="008C5B04"/>
    <w:rsid w:val="008C6F25"/>
    <w:rsid w:val="008C7DDB"/>
    <w:rsid w:val="008D1DF8"/>
    <w:rsid w:val="008E3789"/>
    <w:rsid w:val="008E4974"/>
    <w:rsid w:val="008F563D"/>
    <w:rsid w:val="00904DAF"/>
    <w:rsid w:val="00906C8D"/>
    <w:rsid w:val="00907058"/>
    <w:rsid w:val="00921E18"/>
    <w:rsid w:val="0092418B"/>
    <w:rsid w:val="00924B07"/>
    <w:rsid w:val="009341BF"/>
    <w:rsid w:val="00934C96"/>
    <w:rsid w:val="009351ED"/>
    <w:rsid w:val="009375D1"/>
    <w:rsid w:val="00944BAC"/>
    <w:rsid w:val="00947374"/>
    <w:rsid w:val="00951570"/>
    <w:rsid w:val="009605B1"/>
    <w:rsid w:val="0096554D"/>
    <w:rsid w:val="00972036"/>
    <w:rsid w:val="0098466E"/>
    <w:rsid w:val="00985FCC"/>
    <w:rsid w:val="00986E4D"/>
    <w:rsid w:val="00991534"/>
    <w:rsid w:val="009B120C"/>
    <w:rsid w:val="009C2F2B"/>
    <w:rsid w:val="009C3AFB"/>
    <w:rsid w:val="009F0395"/>
    <w:rsid w:val="009F073F"/>
    <w:rsid w:val="009F4DB4"/>
    <w:rsid w:val="00A00AC6"/>
    <w:rsid w:val="00A16234"/>
    <w:rsid w:val="00A16E92"/>
    <w:rsid w:val="00A17702"/>
    <w:rsid w:val="00A17707"/>
    <w:rsid w:val="00A204B9"/>
    <w:rsid w:val="00A22EF6"/>
    <w:rsid w:val="00A271E4"/>
    <w:rsid w:val="00A311E6"/>
    <w:rsid w:val="00A540E0"/>
    <w:rsid w:val="00A56228"/>
    <w:rsid w:val="00A6505C"/>
    <w:rsid w:val="00A91BD2"/>
    <w:rsid w:val="00A91EF7"/>
    <w:rsid w:val="00A93AC1"/>
    <w:rsid w:val="00AA2159"/>
    <w:rsid w:val="00AA2CA7"/>
    <w:rsid w:val="00AA42D8"/>
    <w:rsid w:val="00AA65AA"/>
    <w:rsid w:val="00AA6AC6"/>
    <w:rsid w:val="00AB1A5E"/>
    <w:rsid w:val="00AB2811"/>
    <w:rsid w:val="00AB6FEC"/>
    <w:rsid w:val="00AC1302"/>
    <w:rsid w:val="00AC6D0E"/>
    <w:rsid w:val="00AD7A5D"/>
    <w:rsid w:val="00AE1863"/>
    <w:rsid w:val="00AE1C37"/>
    <w:rsid w:val="00B06BB1"/>
    <w:rsid w:val="00B12C91"/>
    <w:rsid w:val="00B17BD1"/>
    <w:rsid w:val="00B25899"/>
    <w:rsid w:val="00B272E6"/>
    <w:rsid w:val="00B33EF3"/>
    <w:rsid w:val="00B407A6"/>
    <w:rsid w:val="00B41CA5"/>
    <w:rsid w:val="00B43D26"/>
    <w:rsid w:val="00B668E1"/>
    <w:rsid w:val="00B703CB"/>
    <w:rsid w:val="00B70A6B"/>
    <w:rsid w:val="00B73AAE"/>
    <w:rsid w:val="00B822D3"/>
    <w:rsid w:val="00B857FC"/>
    <w:rsid w:val="00B938C4"/>
    <w:rsid w:val="00B97887"/>
    <w:rsid w:val="00BA0A00"/>
    <w:rsid w:val="00BB0C2E"/>
    <w:rsid w:val="00BB4F60"/>
    <w:rsid w:val="00BB78C1"/>
    <w:rsid w:val="00BB7A0F"/>
    <w:rsid w:val="00BC0C18"/>
    <w:rsid w:val="00BC49FA"/>
    <w:rsid w:val="00BC6296"/>
    <w:rsid w:val="00BC724B"/>
    <w:rsid w:val="00BD1D54"/>
    <w:rsid w:val="00BD7B22"/>
    <w:rsid w:val="00BE4DB7"/>
    <w:rsid w:val="00BE6FFE"/>
    <w:rsid w:val="00BE7A16"/>
    <w:rsid w:val="00BF4E2A"/>
    <w:rsid w:val="00BF6030"/>
    <w:rsid w:val="00BF70D0"/>
    <w:rsid w:val="00BF7A2E"/>
    <w:rsid w:val="00C008AA"/>
    <w:rsid w:val="00C03C5E"/>
    <w:rsid w:val="00C0490B"/>
    <w:rsid w:val="00C22DFA"/>
    <w:rsid w:val="00C247E6"/>
    <w:rsid w:val="00C3039A"/>
    <w:rsid w:val="00C3475B"/>
    <w:rsid w:val="00C35B33"/>
    <w:rsid w:val="00C43DD1"/>
    <w:rsid w:val="00C5279B"/>
    <w:rsid w:val="00C54975"/>
    <w:rsid w:val="00C55E11"/>
    <w:rsid w:val="00C57633"/>
    <w:rsid w:val="00C61E94"/>
    <w:rsid w:val="00C66D82"/>
    <w:rsid w:val="00C848F5"/>
    <w:rsid w:val="00C90992"/>
    <w:rsid w:val="00C9466A"/>
    <w:rsid w:val="00C96A59"/>
    <w:rsid w:val="00C9781C"/>
    <w:rsid w:val="00CA02E6"/>
    <w:rsid w:val="00CA1C18"/>
    <w:rsid w:val="00CB5247"/>
    <w:rsid w:val="00CB6685"/>
    <w:rsid w:val="00CC0FD1"/>
    <w:rsid w:val="00CD1270"/>
    <w:rsid w:val="00CD50C6"/>
    <w:rsid w:val="00CD57D7"/>
    <w:rsid w:val="00D0427A"/>
    <w:rsid w:val="00D055BB"/>
    <w:rsid w:val="00D23782"/>
    <w:rsid w:val="00D256C9"/>
    <w:rsid w:val="00D25FC7"/>
    <w:rsid w:val="00D26820"/>
    <w:rsid w:val="00D270EB"/>
    <w:rsid w:val="00D33279"/>
    <w:rsid w:val="00D40455"/>
    <w:rsid w:val="00D423E5"/>
    <w:rsid w:val="00D436F5"/>
    <w:rsid w:val="00D46F68"/>
    <w:rsid w:val="00D47BF5"/>
    <w:rsid w:val="00D53647"/>
    <w:rsid w:val="00D605D9"/>
    <w:rsid w:val="00D6285B"/>
    <w:rsid w:val="00D82B3D"/>
    <w:rsid w:val="00D84483"/>
    <w:rsid w:val="00D9310C"/>
    <w:rsid w:val="00D94A07"/>
    <w:rsid w:val="00D952DF"/>
    <w:rsid w:val="00D96A49"/>
    <w:rsid w:val="00D9751C"/>
    <w:rsid w:val="00DA06E1"/>
    <w:rsid w:val="00DA14CA"/>
    <w:rsid w:val="00DB188C"/>
    <w:rsid w:val="00DC2814"/>
    <w:rsid w:val="00DD2042"/>
    <w:rsid w:val="00DD6949"/>
    <w:rsid w:val="00DD7973"/>
    <w:rsid w:val="00DE1F24"/>
    <w:rsid w:val="00DE4886"/>
    <w:rsid w:val="00DF5815"/>
    <w:rsid w:val="00DF6AA3"/>
    <w:rsid w:val="00E07BCF"/>
    <w:rsid w:val="00E115A4"/>
    <w:rsid w:val="00E12C86"/>
    <w:rsid w:val="00E156C9"/>
    <w:rsid w:val="00E21DBC"/>
    <w:rsid w:val="00E236EA"/>
    <w:rsid w:val="00E3756F"/>
    <w:rsid w:val="00E45A51"/>
    <w:rsid w:val="00E46A0A"/>
    <w:rsid w:val="00E54A1A"/>
    <w:rsid w:val="00E657C5"/>
    <w:rsid w:val="00E66734"/>
    <w:rsid w:val="00E6700C"/>
    <w:rsid w:val="00E7318A"/>
    <w:rsid w:val="00E74B83"/>
    <w:rsid w:val="00E83553"/>
    <w:rsid w:val="00E83C13"/>
    <w:rsid w:val="00E938B8"/>
    <w:rsid w:val="00EA392A"/>
    <w:rsid w:val="00EA3F3B"/>
    <w:rsid w:val="00EA5095"/>
    <w:rsid w:val="00EB3B46"/>
    <w:rsid w:val="00EC38F0"/>
    <w:rsid w:val="00EC568F"/>
    <w:rsid w:val="00ED7BE2"/>
    <w:rsid w:val="00EE383F"/>
    <w:rsid w:val="00EE4576"/>
    <w:rsid w:val="00EF0757"/>
    <w:rsid w:val="00EF11AA"/>
    <w:rsid w:val="00EF4027"/>
    <w:rsid w:val="00EF579F"/>
    <w:rsid w:val="00EF7E83"/>
    <w:rsid w:val="00F02CD3"/>
    <w:rsid w:val="00F10169"/>
    <w:rsid w:val="00F123AC"/>
    <w:rsid w:val="00F138C4"/>
    <w:rsid w:val="00F22D20"/>
    <w:rsid w:val="00F25612"/>
    <w:rsid w:val="00F3044D"/>
    <w:rsid w:val="00F41AA4"/>
    <w:rsid w:val="00F4577F"/>
    <w:rsid w:val="00F54949"/>
    <w:rsid w:val="00F60835"/>
    <w:rsid w:val="00F60CA2"/>
    <w:rsid w:val="00F613DA"/>
    <w:rsid w:val="00F64EBF"/>
    <w:rsid w:val="00F660C4"/>
    <w:rsid w:val="00F708AF"/>
    <w:rsid w:val="00F71EBD"/>
    <w:rsid w:val="00F7252D"/>
    <w:rsid w:val="00F73FAE"/>
    <w:rsid w:val="00F81A4C"/>
    <w:rsid w:val="00F84116"/>
    <w:rsid w:val="00F85B99"/>
    <w:rsid w:val="00F86AA9"/>
    <w:rsid w:val="00F9296B"/>
    <w:rsid w:val="00F97275"/>
    <w:rsid w:val="00FA19B5"/>
    <w:rsid w:val="00FB02B3"/>
    <w:rsid w:val="00FD01E2"/>
    <w:rsid w:val="00FD16A2"/>
    <w:rsid w:val="00FD25D6"/>
    <w:rsid w:val="00FD64DF"/>
    <w:rsid w:val="00FD732D"/>
    <w:rsid w:val="00FD7AA7"/>
    <w:rsid w:val="00FE471D"/>
    <w:rsid w:val="00FE7638"/>
    <w:rsid w:val="00FF0BB1"/>
    <w:rsid w:val="00FF442D"/>
    <w:rsid w:val="00FF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ddd">
      <v:fill color="#ddd" on="f"/>
      <o:colormru v:ext="edit" colors="#ddd"/>
    </o:shapedefaults>
    <o:shapelayout v:ext="edit">
      <o:idmap v:ext="edit" data="2"/>
    </o:shapelayout>
  </w:shapeDefaults>
  <w:decimalSymbol w:val="."/>
  <w:listSeparator w:val=","/>
  <w14:docId w14:val="2F3A5BA4"/>
  <w15:chartTrackingRefBased/>
  <w15:docId w15:val="{29D3C15B-87AC-4D1E-92FE-4CFF2A0B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789"/>
    <w:rPr>
      <w:noProof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entury Schoolbook" w:hAnsi="Century Schoolbook"/>
      <w:b/>
      <w:kern w:val="28"/>
      <w:sz w:val="24"/>
    </w:rPr>
  </w:style>
  <w:style w:type="paragraph" w:styleId="Heading2">
    <w:name w:val="heading 2"/>
    <w:basedOn w:val="Normal"/>
    <w:next w:val="Normal"/>
    <w:qFormat/>
    <w:rsid w:val="00AA2CA7"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noProof w:val="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7">
    <w:name w:val="heading 7"/>
    <w:basedOn w:val="Normal"/>
    <w:next w:val="Normal"/>
    <w:qFormat/>
    <w:pPr>
      <w:keepNext/>
      <w:spacing w:after="120"/>
      <w:outlineLvl w:val="6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pPr>
      <w:outlineLvl w:val="9"/>
    </w:pPr>
  </w:style>
  <w:style w:type="paragraph" w:customStyle="1" w:styleId="TABLENUMBER">
    <w:name w:val="TABLE NUMBER"/>
    <w:basedOn w:val="Normal"/>
    <w:pPr>
      <w:tabs>
        <w:tab w:val="left" w:pos="0"/>
      </w:tabs>
      <w:spacing w:after="120"/>
      <w:jc w:val="center"/>
    </w:pPr>
    <w:rPr>
      <w:rFonts w:ascii="Century Schoolbook" w:hAnsi="Century Schoolbook"/>
      <w:b/>
      <w:sz w:val="22"/>
    </w:rPr>
  </w:style>
  <w:style w:type="paragraph" w:customStyle="1" w:styleId="TABLETITLE">
    <w:name w:val="TABLE TITLE"/>
    <w:basedOn w:val="Normal"/>
    <w:pPr>
      <w:tabs>
        <w:tab w:val="left" w:pos="0"/>
      </w:tabs>
      <w:spacing w:after="120"/>
      <w:jc w:val="center"/>
    </w:pPr>
    <w:rPr>
      <w:rFonts w:ascii="Century Schoolbook" w:hAnsi="Century Schoolbook"/>
      <w:i/>
      <w:sz w:val="22"/>
    </w:rPr>
  </w:style>
  <w:style w:type="paragraph" w:customStyle="1" w:styleId="tableheadings">
    <w:name w:val="table headings"/>
    <w:basedOn w:val="Normal"/>
    <w:pPr>
      <w:tabs>
        <w:tab w:val="left" w:pos="2093"/>
        <w:tab w:val="left" w:pos="2977"/>
        <w:tab w:val="left" w:pos="4111"/>
      </w:tabs>
    </w:pPr>
    <w:rPr>
      <w:rFonts w:ascii="Century Schoolbook" w:hAnsi="Century Schoolbook"/>
      <w:b/>
      <w:i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0"/>
      </w:tabs>
      <w:spacing w:after="120"/>
      <w:jc w:val="center"/>
    </w:pPr>
    <w:rPr>
      <w:rFonts w:ascii="Century Schoolbook" w:hAnsi="Century Schoolbook"/>
      <w:b/>
      <w:sz w:val="36"/>
    </w:rPr>
  </w:style>
  <w:style w:type="paragraph" w:styleId="BodyText">
    <w:name w:val="Body Text"/>
    <w:basedOn w:val="Normal"/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OC1">
    <w:name w:val="toc 1"/>
    <w:basedOn w:val="Normal"/>
    <w:next w:val="Normal"/>
    <w:autoRedefine/>
    <w:uiPriority w:val="39"/>
    <w:rsid w:val="00AA2159"/>
    <w:pPr>
      <w:tabs>
        <w:tab w:val="right" w:leader="dot" w:pos="9629"/>
      </w:tabs>
      <w:spacing w:before="120" w:after="120"/>
    </w:pPr>
    <w:rPr>
      <w:rFonts w:ascii="Arial" w:hAnsi="Arial" w:cs="Arial"/>
      <w:b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pPr>
      <w:ind w:left="200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autoRedefine/>
    <w:uiPriority w:val="39"/>
    <w:pPr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rFonts w:ascii="Times New Roman" w:hAnsi="Times New Roman"/>
      <w:sz w:val="18"/>
    </w:rPr>
  </w:style>
  <w:style w:type="paragraph" w:styleId="PlainText">
    <w:name w:val="Plain Text"/>
    <w:basedOn w:val="Normal"/>
    <w:link w:val="PlainTextChar"/>
    <w:rsid w:val="00705549"/>
    <w:rPr>
      <w:rFonts w:ascii="Courier New" w:hAnsi="Courier New" w:cs="Courier New"/>
      <w:noProof w:val="0"/>
    </w:rPr>
  </w:style>
  <w:style w:type="table" w:styleId="TableGrid">
    <w:name w:val="Table Grid"/>
    <w:basedOn w:val="TableNormal"/>
    <w:rsid w:val="0070554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05549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</w:rPr>
  </w:style>
  <w:style w:type="character" w:customStyle="1" w:styleId="msgstatus">
    <w:name w:val="msgstatus"/>
    <w:rsid w:val="00B06BB1"/>
    <w:rPr>
      <w:rFonts w:ascii="Verdana" w:hAnsi="Verdana" w:hint="default"/>
      <w:b w:val="0"/>
      <w:bCs w:val="0"/>
      <w:color w:val="333333"/>
      <w:sz w:val="20"/>
      <w:szCs w:val="20"/>
      <w:bdr w:val="single" w:sz="6" w:space="4" w:color="000000" w:frame="1"/>
      <w:shd w:val="clear" w:color="auto" w:fill="DAEAFF"/>
    </w:rPr>
  </w:style>
  <w:style w:type="paragraph" w:customStyle="1" w:styleId="text">
    <w:name w:val="text"/>
    <w:basedOn w:val="Header"/>
    <w:rsid w:val="00534F6A"/>
    <w:pPr>
      <w:widowControl w:val="0"/>
      <w:tabs>
        <w:tab w:val="clear" w:pos="4153"/>
        <w:tab w:val="clear" w:pos="8306"/>
        <w:tab w:val="center" w:pos="4320"/>
        <w:tab w:val="right" w:pos="8640"/>
      </w:tabs>
      <w:suppressAutoHyphens/>
      <w:autoSpaceDE w:val="0"/>
      <w:autoSpaceDN w:val="0"/>
      <w:adjustRightInd w:val="0"/>
      <w:spacing w:before="57" w:line="310" w:lineRule="atLeast"/>
      <w:textAlignment w:val="baseline"/>
    </w:pPr>
    <w:rPr>
      <w:rFonts w:ascii="GillSans-Light" w:hAnsi="GillSans-Light"/>
      <w:noProof w:val="0"/>
      <w:color w:val="000000"/>
      <w:sz w:val="23"/>
      <w:szCs w:val="23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4F6A"/>
    <w:rPr>
      <w:rFonts w:ascii="Tahoma" w:hAnsi="Tahoma" w:cs="Tahoma"/>
      <w:noProof/>
      <w:sz w:val="16"/>
      <w:szCs w:val="16"/>
    </w:rPr>
  </w:style>
  <w:style w:type="paragraph" w:customStyle="1" w:styleId="Noparagraphstyle">
    <w:name w:val="[No paragraph style]"/>
    <w:rsid w:val="00534F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en-GB" w:eastAsia="en-US"/>
    </w:rPr>
  </w:style>
  <w:style w:type="character" w:styleId="Hyperlink">
    <w:name w:val="Hyperlink"/>
    <w:uiPriority w:val="99"/>
    <w:unhideWhenUsed/>
    <w:rsid w:val="00EF579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32428"/>
    <w:rPr>
      <w:color w:val="800080"/>
      <w:u w:val="single"/>
    </w:rPr>
  </w:style>
  <w:style w:type="character" w:customStyle="1" w:styleId="PlainTextChar">
    <w:name w:val="Plain Text Char"/>
    <w:link w:val="PlainText"/>
    <w:rsid w:val="006E1038"/>
    <w:rPr>
      <w:rFonts w:ascii="Courier New" w:hAnsi="Courier New" w:cs="Courier New"/>
    </w:rPr>
  </w:style>
  <w:style w:type="paragraph" w:styleId="Revision">
    <w:name w:val="Revision"/>
    <w:hidden/>
    <w:uiPriority w:val="99"/>
    <w:semiHidden/>
    <w:rsid w:val="00EF7E8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mrt.tas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B3561-A905-4AEE-9D1E-E85419BC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12</Pages>
  <Words>2014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Structure of GIS databases (Revision 1)</vt:lpstr>
    </vt:vector>
  </TitlesOfParts>
  <Company>Mineral Resources Tasmania</Company>
  <LinksUpToDate>false</LinksUpToDate>
  <CharactersWithSpaces>15073</CharactersWithSpaces>
  <SharedDoc>false</SharedDoc>
  <HLinks>
    <vt:vector size="60" baseType="variant">
      <vt:variant>
        <vt:i4>2424891</vt:i4>
      </vt:variant>
      <vt:variant>
        <vt:i4>150</vt:i4>
      </vt:variant>
      <vt:variant>
        <vt:i4>0</vt:i4>
      </vt:variant>
      <vt:variant>
        <vt:i4>5</vt:i4>
      </vt:variant>
      <vt:variant>
        <vt:lpwstr>https://data.thelist.tas.gov.au/datagn/srv/eng/main.home?uuid=28c64a32-7bcd-454b-a341-e85ffc5378a5</vt:lpwstr>
      </vt:variant>
      <vt:variant>
        <vt:lpwstr/>
      </vt:variant>
      <vt:variant>
        <vt:i4>3801141</vt:i4>
      </vt:variant>
      <vt:variant>
        <vt:i4>144</vt:i4>
      </vt:variant>
      <vt:variant>
        <vt:i4>0</vt:i4>
      </vt:variant>
      <vt:variant>
        <vt:i4>5</vt:i4>
      </vt:variant>
      <vt:variant>
        <vt:lpwstr>https://data.thelist.tas.gov.au/datagn//srv/eng/main.home?uuid=e9510877-f10b-4395-a96f-351a7e61f759</vt:lpwstr>
      </vt:variant>
      <vt:variant>
        <vt:lpwstr/>
      </vt:variant>
      <vt:variant>
        <vt:i4>3932258</vt:i4>
      </vt:variant>
      <vt:variant>
        <vt:i4>138</vt:i4>
      </vt:variant>
      <vt:variant>
        <vt:i4>0</vt:i4>
      </vt:variant>
      <vt:variant>
        <vt:i4>5</vt:i4>
      </vt:variant>
      <vt:variant>
        <vt:lpwstr>https://data.thelist.tas.gov.au/datagn//srv/eng/main.home?uuid=e9e1b203-0830-490a-8f42-f817946471ea</vt:lpwstr>
      </vt:variant>
      <vt:variant>
        <vt:lpwstr/>
      </vt:variant>
      <vt:variant>
        <vt:i4>4128878</vt:i4>
      </vt:variant>
      <vt:variant>
        <vt:i4>132</vt:i4>
      </vt:variant>
      <vt:variant>
        <vt:i4>0</vt:i4>
      </vt:variant>
      <vt:variant>
        <vt:i4>5</vt:i4>
      </vt:variant>
      <vt:variant>
        <vt:lpwstr>https://data.thelist.tas.gov.au/datagn//srv/eng/main.home?uuid=64a38bbe-4940-46c4-af40-d9e6bb272ae7</vt:lpwstr>
      </vt:variant>
      <vt:variant>
        <vt:lpwstr/>
      </vt:variant>
      <vt:variant>
        <vt:i4>3342440</vt:i4>
      </vt:variant>
      <vt:variant>
        <vt:i4>126</vt:i4>
      </vt:variant>
      <vt:variant>
        <vt:i4>0</vt:i4>
      </vt:variant>
      <vt:variant>
        <vt:i4>5</vt:i4>
      </vt:variant>
      <vt:variant>
        <vt:lpwstr>https://data.thelist.tas.gov.au/datagn//srv/eng/main.home?uuid=9fcf0b76-0f43-4ee3-ab37-d70951beadab</vt:lpwstr>
      </vt:variant>
      <vt:variant>
        <vt:lpwstr/>
      </vt:variant>
      <vt:variant>
        <vt:i4>6357090</vt:i4>
      </vt:variant>
      <vt:variant>
        <vt:i4>123</vt:i4>
      </vt:variant>
      <vt:variant>
        <vt:i4>0</vt:i4>
      </vt:variant>
      <vt:variant>
        <vt:i4>5</vt:i4>
      </vt:variant>
      <vt:variant>
        <vt:lpwstr>https://data.thelist.tas.gov.au/datagn//srv/eng/main.home?uuid=eb03bf25-103b-46b0-a4f6-67a3d0a64c84</vt:lpwstr>
      </vt:variant>
      <vt:variant>
        <vt:lpwstr/>
      </vt:variant>
      <vt:variant>
        <vt:i4>3997802</vt:i4>
      </vt:variant>
      <vt:variant>
        <vt:i4>117</vt:i4>
      </vt:variant>
      <vt:variant>
        <vt:i4>0</vt:i4>
      </vt:variant>
      <vt:variant>
        <vt:i4>5</vt:i4>
      </vt:variant>
      <vt:variant>
        <vt:lpwstr>https://data.thelist.tas.gov.au/datagn//srv/eng/main.home?uuid=1d4998f4-1417-4d33-80d2-9cb828af77bc</vt:lpwstr>
      </vt:variant>
      <vt:variant>
        <vt:lpwstr/>
      </vt:variant>
      <vt:variant>
        <vt:i4>3932220</vt:i4>
      </vt:variant>
      <vt:variant>
        <vt:i4>111</vt:i4>
      </vt:variant>
      <vt:variant>
        <vt:i4>0</vt:i4>
      </vt:variant>
      <vt:variant>
        <vt:i4>5</vt:i4>
      </vt:variant>
      <vt:variant>
        <vt:lpwstr>https://data.thelist.tas.gov.au/datagn//srv/eng/main.home?uuid=aa01ba0b-3523-48cd-8e05-fa24f02e381f</vt:lpwstr>
      </vt:variant>
      <vt:variant>
        <vt:lpwstr/>
      </vt:variant>
      <vt:variant>
        <vt:i4>3080297</vt:i4>
      </vt:variant>
      <vt:variant>
        <vt:i4>105</vt:i4>
      </vt:variant>
      <vt:variant>
        <vt:i4>0</vt:i4>
      </vt:variant>
      <vt:variant>
        <vt:i4>5</vt:i4>
      </vt:variant>
      <vt:variant>
        <vt:lpwstr>https://data.thelist.tas.gov.au/datagn/srv/eng/main.home?uuid=3d4804a2-392c-40f2-819f-d2351e996554</vt:lpwstr>
      </vt:variant>
      <vt:variant>
        <vt:lpwstr/>
      </vt:variant>
      <vt:variant>
        <vt:i4>655397</vt:i4>
      </vt:variant>
      <vt:variant>
        <vt:i4>102</vt:i4>
      </vt:variant>
      <vt:variant>
        <vt:i4>0</vt:i4>
      </vt:variant>
      <vt:variant>
        <vt:i4>5</vt:i4>
      </vt:variant>
      <vt:variant>
        <vt:lpwstr>mailto:info@mrt.tas.gov.au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GIS databases (Revision 1)</dc:title>
  <dc:subject/>
  <dc:creator>Information Services</dc:creator>
  <cp:keywords/>
  <cp:lastModifiedBy>Bowerman, Jo-Anne</cp:lastModifiedBy>
  <cp:revision>10</cp:revision>
  <cp:lastPrinted>2022-11-20T22:29:00Z</cp:lastPrinted>
  <dcterms:created xsi:type="dcterms:W3CDTF">2023-04-27T03:19:00Z</dcterms:created>
  <dcterms:modified xsi:type="dcterms:W3CDTF">2023-05-01T06:30:00Z</dcterms:modified>
</cp:coreProperties>
</file>